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6E3B" w14:textId="30B618C1" w:rsidR="0043363A" w:rsidRPr="008D371D" w:rsidRDefault="0043363A" w:rsidP="0043363A">
      <w:pPr>
        <w:pStyle w:val="Nadpis4"/>
        <w:numPr>
          <w:ilvl w:val="0"/>
          <w:numId w:val="0"/>
        </w:numPr>
        <w:ind w:left="-284"/>
      </w:pPr>
    </w:p>
    <w:p w14:paraId="7BA0828E" w14:textId="1D2C2653" w:rsidR="0043363A" w:rsidRPr="008D371D" w:rsidRDefault="00F17E36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60CF9" wp14:editId="41C70077">
                <wp:simplePos x="0" y="0"/>
                <wp:positionH relativeFrom="page">
                  <wp:align>center</wp:align>
                </wp:positionH>
                <wp:positionV relativeFrom="page">
                  <wp:posOffset>1811655</wp:posOffset>
                </wp:positionV>
                <wp:extent cx="6123305" cy="2600325"/>
                <wp:effectExtent l="0" t="0" r="0" b="9525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1069AFC3" w14:textId="77777777" w:rsidTr="00F17E36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44909F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C6D06BE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DA87ED6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7416D372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2ABAB86C" w14:textId="21A80402" w:rsidR="0043363A" w:rsidRDefault="003C7D48" w:rsidP="00594E03">
                                  <w:pPr>
                                    <w:pStyle w:val="Documentdataleadtext"/>
                                    <w:rPr>
                                      <w:ins w:id="0" w:author="Pavel Slezák" w:date="2025-03-11T22:43:00Z" w16du:dateUtc="2025-03-11T21:43:00Z"/>
                                      <w:b/>
                                      <w:sz w:val="18"/>
                                    </w:rPr>
                                  </w:pPr>
                                  <w:r w:rsidRPr="003C7D48">
                                    <w:rPr>
                                      <w:b/>
                                      <w:sz w:val="18"/>
                                    </w:rPr>
                                    <w:t>Modernizace ZEVO společnosti SAKO Brno</w:t>
                                  </w:r>
                                </w:p>
                                <w:p w14:paraId="7F2A62E6" w14:textId="77777777" w:rsidR="00897379" w:rsidRPr="00603C80" w:rsidRDefault="00897379" w:rsidP="00594E03">
                                  <w:pPr>
                                    <w:pStyle w:val="Documentdataleadtext"/>
                                  </w:pPr>
                                </w:p>
                                <w:p w14:paraId="5841D263" w14:textId="199639BA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Datum</w:t>
                                  </w:r>
                                  <w:bookmarkEnd w:id="1"/>
                                </w:p>
                                <w:p w14:paraId="703100EB" w14:textId="129A2137" w:rsidR="0043363A" w:rsidRPr="00603C80" w:rsidRDefault="001C6634" w:rsidP="005D4E9D">
                                  <w:pPr>
                                    <w:pStyle w:val="Documentdatatext"/>
                                  </w:pPr>
                                  <w:del w:id="2" w:author="Radko Majerčík" w:date="2025-03-11T11:05:00Z" w16du:dateUtc="2025-03-11T10:05:00Z">
                                    <w:r w:rsidRPr="00897379" w:rsidDel="004A7B4D">
                                      <w:delText>Duben</w:delText>
                                    </w:r>
                                    <w:r w:rsidR="0043363A" w:rsidRPr="00897379" w:rsidDel="004A7B4D">
                                      <w:delText xml:space="preserve"> 202</w:delText>
                                    </w:r>
                                    <w:r w:rsidR="003C7D48" w:rsidRPr="00897379" w:rsidDel="004A7B4D">
                                      <w:delText>4</w:delText>
                                    </w:r>
                                  </w:del>
                                  <w:ins w:id="3" w:author="Radko Majerčík" w:date="2025-03-11T11:05:00Z" w16du:dateUtc="2025-03-11T10:05:00Z">
                                    <w:r w:rsidR="004A7B4D" w:rsidRPr="00897379">
                                      <w:t>Březen 2025</w:t>
                                    </w:r>
                                  </w:ins>
                                </w:p>
                                <w:p w14:paraId="22FD3939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6789114D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418877D3" w14:textId="77777777" w:rsidR="0043363A" w:rsidRDefault="0043363A" w:rsidP="0043363A"/>
                          <w:p w14:paraId="2B69A508" w14:textId="77777777" w:rsidR="0043363A" w:rsidRDefault="0043363A" w:rsidP="0043363A"/>
                          <w:p w14:paraId="0EECF369" w14:textId="77777777" w:rsidR="0043363A" w:rsidRDefault="0043363A" w:rsidP="0043363A"/>
                          <w:p w14:paraId="3342ABE8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60CF9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margin-left:0;margin-top:142.65pt;width:482.15pt;height:204.7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1069AFC3" w14:textId="77777777" w:rsidTr="00F17E36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44909F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C6D06BE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DA87ED6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7416D372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2ABAB86C" w14:textId="21A80402" w:rsidR="0043363A" w:rsidRDefault="003C7D48" w:rsidP="00594E03">
                            <w:pPr>
                              <w:pStyle w:val="Documentdataleadtext"/>
                              <w:rPr>
                                <w:ins w:id="4" w:author="Pavel Slezák" w:date="2025-03-11T22:43:00Z" w16du:dateUtc="2025-03-11T21:43:00Z"/>
                                <w:b/>
                                <w:sz w:val="18"/>
                              </w:rPr>
                            </w:pPr>
                            <w:r w:rsidRPr="003C7D48">
                              <w:rPr>
                                <w:b/>
                                <w:sz w:val="18"/>
                              </w:rPr>
                              <w:t>Modernizace ZEVO společnosti SAKO Brno</w:t>
                            </w:r>
                          </w:p>
                          <w:p w14:paraId="7F2A62E6" w14:textId="77777777" w:rsidR="00897379" w:rsidRPr="00603C80" w:rsidRDefault="00897379" w:rsidP="00594E03">
                            <w:pPr>
                              <w:pStyle w:val="Documentdataleadtext"/>
                            </w:pPr>
                          </w:p>
                          <w:p w14:paraId="5841D263" w14:textId="199639BA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5" w:name="LAN_Date_2"/>
                            <w:r>
                              <w:t>Datum</w:t>
                            </w:r>
                            <w:bookmarkEnd w:id="5"/>
                          </w:p>
                          <w:p w14:paraId="703100EB" w14:textId="129A2137" w:rsidR="0043363A" w:rsidRPr="00603C80" w:rsidRDefault="001C6634" w:rsidP="005D4E9D">
                            <w:pPr>
                              <w:pStyle w:val="Documentdatatext"/>
                            </w:pPr>
                            <w:del w:id="6" w:author="Radko Majerčík" w:date="2025-03-11T11:05:00Z" w16du:dateUtc="2025-03-11T10:05:00Z">
                              <w:r w:rsidRPr="00897379" w:rsidDel="004A7B4D">
                                <w:delText>Duben</w:delText>
                              </w:r>
                              <w:r w:rsidR="0043363A" w:rsidRPr="00897379" w:rsidDel="004A7B4D">
                                <w:delText xml:space="preserve"> 202</w:delText>
                              </w:r>
                              <w:r w:rsidR="003C7D48" w:rsidRPr="00897379" w:rsidDel="004A7B4D">
                                <w:delText>4</w:delText>
                              </w:r>
                            </w:del>
                            <w:ins w:id="7" w:author="Radko Majerčík" w:date="2025-03-11T11:05:00Z" w16du:dateUtc="2025-03-11T10:05:00Z">
                              <w:r w:rsidR="004A7B4D" w:rsidRPr="00897379">
                                <w:t>Březen 2025</w:t>
                              </w:r>
                            </w:ins>
                          </w:p>
                          <w:p w14:paraId="22FD3939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6789114D" w14:textId="77777777" w:rsidR="0043363A" w:rsidRPr="00603C80" w:rsidRDefault="0043363A" w:rsidP="00594E0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418877D3" w14:textId="77777777" w:rsidR="0043363A" w:rsidRDefault="0043363A" w:rsidP="0043363A"/>
                    <w:p w14:paraId="2B69A508" w14:textId="77777777" w:rsidR="0043363A" w:rsidRDefault="0043363A" w:rsidP="0043363A"/>
                    <w:p w14:paraId="0EECF369" w14:textId="77777777" w:rsidR="0043363A" w:rsidRDefault="0043363A" w:rsidP="0043363A"/>
                    <w:p w14:paraId="3342ABE8" w14:textId="77777777" w:rsidR="0043363A" w:rsidRDefault="0043363A" w:rsidP="0043363A"/>
                  </w:txbxContent>
                </v:textbox>
                <w10:wrap anchorx="page" anchory="page"/>
              </v:shape>
            </w:pict>
          </mc:Fallback>
        </mc:AlternateContent>
      </w:r>
    </w:p>
    <w:p w14:paraId="57BD7978" w14:textId="58F9ADB8" w:rsidR="0043363A" w:rsidRPr="008D371D" w:rsidRDefault="0043363A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1F09F" wp14:editId="7DF42B1B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0DB066A6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552C5A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8" w:name="LAN_Intendedfor"/>
                                  <w:r>
                                    <w:t>Určeno pro</w:t>
                                  </w:r>
                                  <w:bookmarkEnd w:id="8"/>
                                </w:p>
                                <w:p w14:paraId="169337B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9" w:name="LAN_Text_12"/>
                                  <w:bookmarkEnd w:id="9"/>
                                  <w:r w:rsidRPr="00603C80">
                                    <w:fldChar w:fldCharType="end"/>
                                  </w:r>
                                </w:p>
                                <w:p w14:paraId="28CD11BE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5E2E6A9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10" w:name="LAN_Documenttype_2"/>
                                  <w:r>
                                    <w:t>Typ dokumentu</w:t>
                                  </w:r>
                                  <w:bookmarkEnd w:id="10"/>
                                </w:p>
                                <w:p w14:paraId="35BBB7B0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11" w:name="LAN_Text_13"/>
                                  <w:bookmarkEnd w:id="11"/>
                                  <w:r w:rsidRPr="00603C80">
                                    <w:fldChar w:fldCharType="end"/>
                                  </w:r>
                                </w:p>
                                <w:p w14:paraId="7D82A171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1778695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12" w:name="LAN_Date_1"/>
                                  <w:r>
                                    <w:t>Datum</w:t>
                                  </w:r>
                                  <w:bookmarkEnd w:id="12"/>
                                </w:p>
                                <w:p w14:paraId="016DB055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13" w:name="LAN_MonthYear_1"/>
                                  <w:bookmarkEnd w:id="13"/>
                                  <w:r w:rsidRPr="00603C80">
                                    <w:fldChar w:fldCharType="end"/>
                                  </w:r>
                                </w:p>
                                <w:p w14:paraId="6812672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250CE8F7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14" w:name="LAN_Optional"/>
                                  <w:bookmarkStart w:id="15" w:name="LAN_RememberDelete_6"/>
                                  <w:bookmarkEnd w:id="14"/>
                                  <w:bookmarkEnd w:id="15"/>
                                  <w:r w:rsidRPr="00603C80">
                                    <w:fldChar w:fldCharType="end"/>
                                  </w:r>
                                </w:p>
                                <w:p w14:paraId="7B5212D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6" w:name="LAN_Text_14"/>
                                  <w:bookmarkStart w:id="17" w:name="LAN_RememberDelete_7"/>
                                  <w:bookmarkEnd w:id="16"/>
                                  <w:bookmarkEnd w:id="17"/>
                                  <w:r w:rsidRPr="00603C80">
                                    <w:fldChar w:fldCharType="end"/>
                                  </w:r>
                                </w:p>
                                <w:p w14:paraId="16A9840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003B6DD8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8" w:name="LAN_Optional_1"/>
                                  <w:bookmarkStart w:id="19" w:name="LAN_RememberDelete_8"/>
                                  <w:bookmarkEnd w:id="18"/>
                                  <w:bookmarkEnd w:id="19"/>
                                  <w:r w:rsidRPr="00603C80">
                                    <w:fldChar w:fldCharType="end"/>
                                  </w:r>
                                </w:p>
                                <w:p w14:paraId="02F1B4C4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20" w:name="LAN_Text_15"/>
                                  <w:bookmarkStart w:id="21" w:name="LAN_RememberDelete_9"/>
                                  <w:bookmarkEnd w:id="20"/>
                                  <w:bookmarkEnd w:id="21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43363A" w:rsidRPr="00B35708" w14:paraId="528AF31A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5EACEF" w14:textId="35FD71C7" w:rsidR="0043363A" w:rsidRPr="007308ED" w:rsidRDefault="00D34A59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D135D0D762FA44F8825EE293DE6D2011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150A5B">
                                        <w:t>ČÁST II.b</w:t>
                                      </w:r>
                                    </w:sdtContent>
                                  </w:sdt>
                                  <w:r w:rsidR="0043363A">
                                    <w:t xml:space="preserve"> </w:t>
                                  </w:r>
                                </w:p>
                                <w:p w14:paraId="221D2115" w14:textId="427BB2E1" w:rsidR="0043363A" w:rsidRPr="00B35708" w:rsidRDefault="00D34A59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7B09E6C5E96F4A9F8C0487CFE323A8A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1C6634">
                                        <w:t>Ukončení Smlouvy A stanovení nákladů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379D096F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F09F" id="Coverpage_TextOnly" o:spid="_x0000_s1027" type="#_x0000_t202" style="position:absolute;margin-left:-28.35pt;margin-top:70.9pt;width:482.15pt;height:687.7pt;z-index:251660288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0DB066A6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552C5A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Určeno pro</w:t>
                            </w:r>
                            <w:bookmarkEnd w:id="16"/>
                          </w:p>
                          <w:p w14:paraId="169337B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7" w:name="LAN_Text_12"/>
                            <w:bookmarkEnd w:id="17"/>
                            <w:r w:rsidRPr="00603C80">
                              <w:fldChar w:fldCharType="end"/>
                            </w:r>
                          </w:p>
                          <w:p w14:paraId="28CD11BE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5E2E6A9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Typ dokumentu</w:t>
                            </w:r>
                            <w:bookmarkEnd w:id="18"/>
                          </w:p>
                          <w:p w14:paraId="35BBB7B0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9" w:name="LAN_Text_13"/>
                            <w:bookmarkEnd w:id="19"/>
                            <w:r w:rsidRPr="00603C80">
                              <w:fldChar w:fldCharType="end"/>
                            </w:r>
                          </w:p>
                          <w:p w14:paraId="7D82A171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1778695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Datum</w:t>
                            </w:r>
                            <w:bookmarkEnd w:id="20"/>
                          </w:p>
                          <w:p w14:paraId="016DB055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1" w:name="LAN_MonthYear_1"/>
                            <w:bookmarkEnd w:id="21"/>
                            <w:r w:rsidRPr="00603C80">
                              <w:fldChar w:fldCharType="end"/>
                            </w:r>
                          </w:p>
                          <w:p w14:paraId="6812672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250CE8F7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2" w:name="LAN_Optional"/>
                            <w:bookmarkStart w:id="23" w:name="LAN_RememberDelete_6"/>
                            <w:bookmarkEnd w:id="22"/>
                            <w:bookmarkEnd w:id="23"/>
                            <w:r w:rsidRPr="00603C80">
                              <w:fldChar w:fldCharType="end"/>
                            </w:r>
                          </w:p>
                          <w:p w14:paraId="7B5212D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4" w:name="LAN_Text_14"/>
                            <w:bookmarkStart w:id="25" w:name="LAN_RememberDelete_7"/>
                            <w:bookmarkEnd w:id="24"/>
                            <w:bookmarkEnd w:id="25"/>
                            <w:r w:rsidRPr="00603C80">
                              <w:fldChar w:fldCharType="end"/>
                            </w:r>
                          </w:p>
                          <w:p w14:paraId="16A9840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003B6DD8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6" w:name="LAN_Optional_1"/>
                            <w:bookmarkStart w:id="27" w:name="LAN_RememberDelete_8"/>
                            <w:bookmarkEnd w:id="26"/>
                            <w:bookmarkEnd w:id="27"/>
                            <w:r w:rsidRPr="00603C80">
                              <w:fldChar w:fldCharType="end"/>
                            </w:r>
                          </w:p>
                          <w:p w14:paraId="02F1B4C4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8" w:name="LAN_Text_15"/>
                            <w:bookmarkStart w:id="29" w:name="LAN_RememberDelete_9"/>
                            <w:bookmarkEnd w:id="28"/>
                            <w:bookmarkEnd w:id="29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43363A" w:rsidRPr="00B35708" w14:paraId="528AF31A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5EACEF" w14:textId="35FD71C7" w:rsidR="0043363A" w:rsidRPr="007308ED" w:rsidRDefault="00DD05F9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D135D0D762FA44F8825EE293DE6D2011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50A5B">
                                  <w:t xml:space="preserve">ČÁST </w:t>
                                </w:r>
                                <w:proofErr w:type="gramStart"/>
                                <w:r w:rsidR="00150A5B">
                                  <w:t>II.b</w:t>
                                </w:r>
                                <w:proofErr w:type="gramEnd"/>
                              </w:sdtContent>
                            </w:sdt>
                            <w:r w:rsidR="0043363A">
                              <w:t xml:space="preserve"> </w:t>
                            </w:r>
                          </w:p>
                          <w:p w14:paraId="221D2115" w14:textId="427BB2E1" w:rsidR="0043363A" w:rsidRPr="00B35708" w:rsidRDefault="00DD05F9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7B09E6C5E96F4A9F8C0487CFE323A8A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C6634">
                                  <w:t>Ukončení Smlouvy A stanovení nákladů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379D096F" w14:textId="77777777" w:rsidR="0043363A" w:rsidRDefault="0043363A" w:rsidP="0043363A"/>
                  </w:txbxContent>
                </v:textbox>
                <w10:wrap anchorx="margin" anchory="page"/>
              </v:shape>
            </w:pict>
          </mc:Fallback>
        </mc:AlternateContent>
      </w:r>
    </w:p>
    <w:p w14:paraId="1AE9E26A" w14:textId="77777777" w:rsidR="0043363A" w:rsidRPr="008D371D" w:rsidRDefault="0043363A" w:rsidP="0043363A"/>
    <w:p w14:paraId="199FAC9D" w14:textId="77777777" w:rsidR="0043363A" w:rsidRPr="008D371D" w:rsidRDefault="0043363A" w:rsidP="0043363A"/>
    <w:p w14:paraId="0B98104B" w14:textId="00096151" w:rsidR="0043363A" w:rsidRDefault="0043363A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3B67B" wp14:editId="564C7450">
                <wp:simplePos x="0" y="0"/>
                <wp:positionH relativeFrom="margin">
                  <wp:posOffset>-362229</wp:posOffset>
                </wp:positionH>
                <wp:positionV relativeFrom="margin">
                  <wp:posOffset>2602586</wp:posOffset>
                </wp:positionV>
                <wp:extent cx="6123305" cy="585548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55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43363A" w:rsidRPr="00B35708" w14:paraId="111124CC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22C6C09A" w14:textId="4F1CAD72" w:rsidR="0043363A" w:rsidRPr="007308ED" w:rsidRDefault="00D34A59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653F1">
                                        <w:t xml:space="preserve">ČÁST </w:t>
                                      </w:r>
                                      <w:r w:rsidR="00150A5B">
                                        <w:t>II</w:t>
                                      </w:r>
                                      <w:r w:rsidR="003653F1">
                                        <w:t>.</w:t>
                                      </w:r>
                                      <w:r w:rsidR="00EC162C">
                                        <w:t>b</w:t>
                                      </w:r>
                                    </w:sdtContent>
                                  </w:sdt>
                                </w:p>
                                <w:p w14:paraId="3DD78B8B" w14:textId="35C5C063" w:rsidR="0043363A" w:rsidRPr="007308ED" w:rsidRDefault="00D34A59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1C6634">
                                        <w:t>Ukončení Smlouvy A stanovení nákladů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43363A" w:rsidRPr="00B35708" w14:paraId="50987BDC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9BD5CA8" w14:textId="77777777" w:rsidR="0043363A" w:rsidRPr="00B35708" w:rsidRDefault="0043363A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43363A" w:rsidRPr="00B35708" w14:paraId="6AB803D7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04D4972B" w14:textId="77777777" w:rsidR="0043363A" w:rsidRPr="00B35708" w:rsidRDefault="0043363A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0784A4A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3B67B" id="Coverpage_Image" o:spid="_x0000_s1028" type="#_x0000_t202" style="position:absolute;margin-left:-28.5pt;margin-top:204.95pt;width:482.15pt;height:4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43363A" w:rsidRPr="00B35708" w14:paraId="111124CC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22C6C09A" w14:textId="4F1CAD72" w:rsidR="0043363A" w:rsidRPr="007308ED" w:rsidRDefault="00D34A59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653F1">
                                  <w:t xml:space="preserve">ČÁST </w:t>
                                </w:r>
                                <w:r w:rsidR="00150A5B">
                                  <w:t>II</w:t>
                                </w:r>
                                <w:r w:rsidR="003653F1">
                                  <w:t>.</w:t>
                                </w:r>
                                <w:r w:rsidR="00EC162C">
                                  <w:t>b</w:t>
                                </w:r>
                              </w:sdtContent>
                            </w:sdt>
                          </w:p>
                          <w:p w14:paraId="3DD78B8B" w14:textId="35C5C063" w:rsidR="0043363A" w:rsidRPr="007308ED" w:rsidRDefault="00D34A59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C6634">
                                  <w:t>Ukončení Smlouvy A stanovení nákladů</w:t>
                                </w:r>
                              </w:sdtContent>
                            </w:sdt>
                          </w:p>
                        </w:tc>
                      </w:tr>
                      <w:tr w:rsidR="0043363A" w:rsidRPr="00B35708" w14:paraId="50987BDC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9BD5CA8" w14:textId="77777777" w:rsidR="0043363A" w:rsidRPr="00B35708" w:rsidRDefault="0043363A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43363A" w:rsidRPr="00B35708" w14:paraId="6AB803D7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04D4972B" w14:textId="77777777" w:rsidR="0043363A" w:rsidRPr="00B35708" w:rsidRDefault="0043363A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30784A4A" w14:textId="77777777" w:rsidR="0043363A" w:rsidRDefault="0043363A" w:rsidP="0043363A"/>
                  </w:txbxContent>
                </v:textbox>
                <w10:wrap anchorx="margin" anchory="margin"/>
              </v:shape>
            </w:pict>
          </mc:Fallback>
        </mc:AlternateContent>
      </w:r>
    </w:p>
    <w:p w14:paraId="510AEFB8" w14:textId="77777777" w:rsidR="00F17E36" w:rsidRPr="00F17E36" w:rsidRDefault="00F17E36" w:rsidP="00F17E36"/>
    <w:p w14:paraId="005F51CC" w14:textId="77777777" w:rsidR="00F17E36" w:rsidRPr="00F17E36" w:rsidRDefault="00F17E36" w:rsidP="00F17E36"/>
    <w:p w14:paraId="00C81EA2" w14:textId="77777777" w:rsidR="00F17E36" w:rsidRPr="00F17E36" w:rsidRDefault="00F17E36" w:rsidP="00F17E36"/>
    <w:p w14:paraId="30D5D49B" w14:textId="77777777" w:rsidR="00F17E36" w:rsidRPr="00F17E36" w:rsidRDefault="00F17E36" w:rsidP="00F17E36"/>
    <w:p w14:paraId="314165ED" w14:textId="77777777" w:rsidR="00F17E36" w:rsidRPr="00F17E36" w:rsidRDefault="00F17E36" w:rsidP="00F17E36"/>
    <w:p w14:paraId="755952E0" w14:textId="77777777" w:rsidR="00F17E36" w:rsidRPr="00F17E36" w:rsidRDefault="00F17E36" w:rsidP="00F17E36"/>
    <w:p w14:paraId="23D3C5EE" w14:textId="77777777" w:rsidR="00F17E36" w:rsidRPr="00F17E36" w:rsidRDefault="00F17E36" w:rsidP="00F17E36"/>
    <w:p w14:paraId="23DEBE75" w14:textId="77777777" w:rsidR="00F17E36" w:rsidRPr="00F17E36" w:rsidRDefault="00F17E36" w:rsidP="00F17E36"/>
    <w:p w14:paraId="52ED6B44" w14:textId="77777777" w:rsidR="00F17E36" w:rsidRPr="00F17E36" w:rsidRDefault="00F17E36" w:rsidP="00F17E36"/>
    <w:p w14:paraId="16EB909A" w14:textId="77777777" w:rsidR="00F17E36" w:rsidRPr="00F17E36" w:rsidRDefault="00F17E36" w:rsidP="00F17E36"/>
    <w:p w14:paraId="21CA3ACD" w14:textId="77777777" w:rsidR="00F17E36" w:rsidRPr="00F17E36" w:rsidRDefault="00F17E36" w:rsidP="00F17E36"/>
    <w:p w14:paraId="0941449F" w14:textId="77777777" w:rsidR="00F17E36" w:rsidRPr="00F17E36" w:rsidRDefault="00F17E36" w:rsidP="00F17E36"/>
    <w:p w14:paraId="139ADC0A" w14:textId="77777777" w:rsidR="00F17E36" w:rsidRPr="00F17E36" w:rsidRDefault="00F17E36" w:rsidP="00F17E36"/>
    <w:p w14:paraId="571CF706" w14:textId="77777777" w:rsidR="00F17E36" w:rsidRDefault="00F17E36" w:rsidP="00F17E36"/>
    <w:p w14:paraId="12728500" w14:textId="77777777" w:rsidR="00F17E36" w:rsidRDefault="00F17E36" w:rsidP="003C7D48">
      <w:pPr>
        <w:jc w:val="right"/>
      </w:pPr>
    </w:p>
    <w:p w14:paraId="32FA2B13" w14:textId="7D8A478D" w:rsidR="00F17E36" w:rsidRDefault="00F95C60" w:rsidP="00F17E36">
      <w:r>
        <w:rPr>
          <w:noProof/>
        </w:rPr>
        <w:drawing>
          <wp:anchor distT="0" distB="0" distL="114300" distR="114300" simplePos="0" relativeHeight="251665408" behindDoc="0" locked="0" layoutInCell="1" allowOverlap="1" wp14:anchorId="64499CB0" wp14:editId="5D06ECAD">
            <wp:simplePos x="0" y="0"/>
            <wp:positionH relativeFrom="page">
              <wp:align>center</wp:align>
            </wp:positionH>
            <wp:positionV relativeFrom="paragraph">
              <wp:posOffset>975995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ADCE0A" w14:textId="7BE8F489" w:rsidR="00F17E36" w:rsidRPr="00F17E36" w:rsidRDefault="00F17E36" w:rsidP="00F17E36">
      <w:pPr>
        <w:sectPr w:rsidR="00F17E36" w:rsidRPr="00F17E36" w:rsidSect="009917B7">
          <w:headerReference w:type="even" r:id="rId8"/>
          <w:headerReference w:type="default" r:id="rId9"/>
          <w:footerReference w:type="even" r:id="rId10"/>
          <w:footerReference w:type="default" r:id="rId11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43363A" w:rsidRPr="008D371D" w14:paraId="3EBB83D4" w14:textId="77777777" w:rsidTr="00E74B5B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26965B4C7B8F439AB4DBE1D227AC022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2FC628A8" w14:textId="46B2750E" w:rsidR="0043363A" w:rsidRPr="008D371D" w:rsidRDefault="00FD586E" w:rsidP="00E74B5B">
                <w:pPr>
                  <w:pStyle w:val="Template-ReftoFrontpageheading2"/>
                </w:pPr>
                <w:r>
                  <w:t>ČÁST II.b</w:t>
                </w:r>
              </w:p>
            </w:sdtContent>
          </w:sdt>
          <w:p w14:paraId="60127265" w14:textId="202D8295" w:rsidR="0043363A" w:rsidRPr="008D371D" w:rsidRDefault="00D34A59" w:rsidP="00E74B5B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7796380C55D425CB42FF1FC96D0D685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1C6634">
                  <w:t>Ukončení Smlouvy A stanovení nákladů</w:t>
                </w:r>
              </w:sdtContent>
            </w:sdt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43363A" w:rsidRPr="00DD4FCD" w14:paraId="6396FB89" w14:textId="77777777" w:rsidTr="00E74B5B">
        <w:trPr>
          <w:trHeight w:val="227"/>
        </w:trPr>
        <w:tc>
          <w:tcPr>
            <w:tcW w:w="1164" w:type="dxa"/>
          </w:tcPr>
          <w:p w14:paraId="3ABD2E83" w14:textId="77777777" w:rsidR="0043363A" w:rsidRPr="00DD4FCD" w:rsidRDefault="0043363A" w:rsidP="00E74B5B">
            <w:pPr>
              <w:pStyle w:val="DocumentInfo"/>
            </w:pPr>
            <w:bookmarkStart w:id="22" w:name="LAN_ProjectName"/>
            <w:bookmarkStart w:id="23" w:name="_Hlk496170930"/>
            <w:r w:rsidRPr="00DD4FCD">
              <w:t>Název projektu</w:t>
            </w:r>
            <w:bookmarkEnd w:id="22"/>
          </w:p>
        </w:tc>
        <w:tc>
          <w:tcPr>
            <w:tcW w:w="6037" w:type="dxa"/>
          </w:tcPr>
          <w:p w14:paraId="06AE30E8" w14:textId="078123A1" w:rsidR="0043363A" w:rsidRPr="00DD4FCD" w:rsidRDefault="00D34A59" w:rsidP="00E74B5B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634F1FCFDEC499094B9B4F9381A4D45"/>
                </w:placeholder>
              </w:sdtPr>
              <w:sdtEndPr/>
              <w:sdtContent>
                <w:r w:rsidR="003C7D48" w:rsidRPr="003C7D48">
                  <w:t>Modernizace ZEVO společnosti SAKO Brno</w:t>
                </w:r>
              </w:sdtContent>
            </w:sdt>
          </w:p>
        </w:tc>
      </w:tr>
      <w:tr w:rsidR="0043363A" w:rsidRPr="00DD4FCD" w14:paraId="30C807EC" w14:textId="77777777" w:rsidTr="00E74B5B">
        <w:trPr>
          <w:trHeight w:val="227"/>
        </w:trPr>
        <w:tc>
          <w:tcPr>
            <w:tcW w:w="1164" w:type="dxa"/>
          </w:tcPr>
          <w:p w14:paraId="323CAD02" w14:textId="77777777" w:rsidR="0043363A" w:rsidRPr="00DD4FCD" w:rsidRDefault="0043363A" w:rsidP="00E74B5B">
            <w:pPr>
              <w:pStyle w:val="DocumentInfo"/>
            </w:pPr>
            <w:bookmarkStart w:id="24" w:name="LAN_Version"/>
            <w:r w:rsidRPr="00DD4FCD">
              <w:t>Verze</w:t>
            </w:r>
            <w:bookmarkEnd w:id="24"/>
          </w:p>
        </w:tc>
        <w:tc>
          <w:tcPr>
            <w:tcW w:w="6037" w:type="dxa"/>
          </w:tcPr>
          <w:p w14:paraId="5CC5F154" w14:textId="1CF95BE6" w:rsidR="0043363A" w:rsidRPr="00DD4FCD" w:rsidRDefault="00D34A59" w:rsidP="00E74B5B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BAD7291A6F974152852A32386307A7A0"/>
                </w:placeholder>
              </w:sdtPr>
              <w:sdtEndPr/>
              <w:sdtContent>
                <w:del w:id="25" w:author="Pavel Slezák" w:date="2025-03-11T22:44:00Z" w16du:dateUtc="2025-03-11T21:44:00Z">
                  <w:r w:rsidR="0043363A" w:rsidRPr="00DD4FCD" w:rsidDel="00897379">
                    <w:delText>1</w:delText>
                  </w:r>
                </w:del>
                <w:ins w:id="26" w:author="Pavel Slezák" w:date="2025-03-11T22:44:00Z" w16du:dateUtc="2025-03-11T21:44:00Z">
                  <w:r w:rsidR="00897379">
                    <w:t>2</w:t>
                  </w:r>
                </w:ins>
              </w:sdtContent>
            </w:sdt>
          </w:p>
        </w:tc>
      </w:tr>
      <w:tr w:rsidR="0043363A" w:rsidRPr="00DD4FCD" w14:paraId="6F0D72F7" w14:textId="77777777" w:rsidTr="00F20231">
        <w:trPr>
          <w:trHeight w:val="85"/>
        </w:trPr>
        <w:tc>
          <w:tcPr>
            <w:tcW w:w="1164" w:type="dxa"/>
          </w:tcPr>
          <w:p w14:paraId="04E4AB80" w14:textId="77777777" w:rsidR="0043363A" w:rsidRPr="00DD4FCD" w:rsidRDefault="0043363A" w:rsidP="00E74B5B">
            <w:pPr>
              <w:pStyle w:val="DocumentInfo"/>
            </w:pPr>
            <w:bookmarkStart w:id="27" w:name="LAN_Date"/>
            <w:r w:rsidRPr="00DD4FCD">
              <w:t>Datum</w:t>
            </w:r>
            <w:bookmarkEnd w:id="27"/>
          </w:p>
        </w:tc>
        <w:tc>
          <w:tcPr>
            <w:tcW w:w="6037" w:type="dxa"/>
          </w:tcPr>
          <w:p w14:paraId="5393FAE8" w14:textId="33166F06" w:rsidR="0043363A" w:rsidRPr="00DD4FCD" w:rsidRDefault="0043363A" w:rsidP="00E74B5B">
            <w:pPr>
              <w:pStyle w:val="DocumentInfo-Bold"/>
              <w:rPr>
                <w:sz w:val="18"/>
              </w:rPr>
            </w:pPr>
            <w:r w:rsidRPr="00DD4FCD">
              <w:t>202</w:t>
            </w:r>
            <w:del w:id="28" w:author="Pavel Slezák" w:date="2025-03-11T22:44:00Z" w16du:dateUtc="2025-03-11T21:44:00Z">
              <w:r w:rsidR="003C7D48" w:rsidDel="00897379">
                <w:delText>4</w:delText>
              </w:r>
            </w:del>
            <w:ins w:id="29" w:author="Pavel Slezák" w:date="2025-03-11T22:44:00Z" w16du:dateUtc="2025-03-11T21:44:00Z">
              <w:r w:rsidR="00897379">
                <w:t>5</w:t>
              </w:r>
            </w:ins>
            <w:r w:rsidRPr="00DD4FCD">
              <w:t>-0</w:t>
            </w:r>
            <w:del w:id="30" w:author="Pavel Slezák" w:date="2025-03-11T22:44:00Z" w16du:dateUtc="2025-03-11T21:44:00Z">
              <w:r w:rsidR="004832BE" w:rsidDel="00897379">
                <w:delText>4</w:delText>
              </w:r>
            </w:del>
            <w:ins w:id="31" w:author="Pavel Slezák" w:date="2025-03-11T22:44:00Z" w16du:dateUtc="2025-03-11T21:44:00Z">
              <w:r w:rsidR="00897379">
                <w:t>3</w:t>
              </w:r>
            </w:ins>
            <w:r w:rsidRPr="00DD4FCD">
              <w:t>-</w:t>
            </w:r>
            <w:del w:id="32" w:author="Pavel Slezák" w:date="2025-03-11T22:44:00Z" w16du:dateUtc="2025-03-11T21:44:00Z">
              <w:r w:rsidR="004832BE" w:rsidDel="00897379">
                <w:delText>04</w:delText>
              </w:r>
            </w:del>
            <w:ins w:id="33" w:author="Pavel Slezák" w:date="2025-03-11T22:44:00Z" w16du:dateUtc="2025-03-11T21:44:00Z">
              <w:r w:rsidR="00897379">
                <w:t>11</w:t>
              </w:r>
            </w:ins>
          </w:p>
        </w:tc>
      </w:tr>
      <w:tr w:rsidR="0043363A" w:rsidRPr="00DD4FCD" w14:paraId="5BE98BFC" w14:textId="77777777" w:rsidTr="00E74B5B">
        <w:trPr>
          <w:trHeight w:val="227"/>
        </w:trPr>
        <w:tc>
          <w:tcPr>
            <w:tcW w:w="1164" w:type="dxa"/>
          </w:tcPr>
          <w:p w14:paraId="72006204" w14:textId="77777777" w:rsidR="0043363A" w:rsidRPr="00DD4FCD" w:rsidRDefault="0043363A" w:rsidP="00E74B5B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13BD3010" w14:textId="7049488B" w:rsidR="0043363A" w:rsidRPr="00DD4FCD" w:rsidRDefault="00D34A59" w:rsidP="00E74B5B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3ADF78FDA9324EFD8C5BFC22152E6AAB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FD586E">
                  <w:rPr>
                    <w:bCs/>
                  </w:rPr>
                  <w:t>Zadávací dokumentace – Část II – Ustanovení smlouvy</w:t>
                </w:r>
              </w:sdtContent>
            </w:sdt>
            <w:r w:rsidR="0043363A" w:rsidRPr="00DD4FCD">
              <w:t xml:space="preserve"> </w:t>
            </w:r>
            <w:r w:rsidR="0043363A" w:rsidRPr="00DD4FCD">
              <w:fldChar w:fldCharType="begin"/>
            </w:r>
            <w:r w:rsidR="0043363A" w:rsidRPr="00DD4FCD">
              <w:instrText xml:space="preserve"> DOCPROPERTY  Folder_Code  \* MERGEFORMAT </w:instrText>
            </w:r>
            <w:r w:rsidR="0043363A" w:rsidRPr="00DD4FCD">
              <w:fldChar w:fldCharType="end"/>
            </w:r>
            <w:r w:rsidR="0043363A" w:rsidRPr="00DD4FCD">
              <w:fldChar w:fldCharType="begin"/>
            </w:r>
            <w:r w:rsidR="0043363A" w:rsidRPr="00DD4FCD">
              <w:instrText xml:space="preserve"> DOCPROPERTY  Document_FileName  \* MERGEFORMAT </w:instrText>
            </w:r>
            <w:r w:rsidR="0043363A" w:rsidRPr="00DD4FCD">
              <w:fldChar w:fldCharType="end"/>
            </w:r>
          </w:p>
        </w:tc>
      </w:tr>
      <w:bookmarkEnd w:id="23"/>
    </w:tbl>
    <w:p w14:paraId="29AC28E7" w14:textId="77777777" w:rsidR="0043363A" w:rsidRPr="008D371D" w:rsidRDefault="0043363A" w:rsidP="0043363A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43363A" w:rsidRPr="008D371D" w14:paraId="2BB80159" w14:textId="77777777" w:rsidTr="00E74B5B">
        <w:tc>
          <w:tcPr>
            <w:tcW w:w="6804" w:type="dxa"/>
          </w:tcPr>
          <w:p w14:paraId="4CA9DE0A" w14:textId="77777777" w:rsidR="0043363A" w:rsidRPr="008D371D" w:rsidRDefault="0043363A" w:rsidP="00E74B5B">
            <w:pPr>
              <w:pStyle w:val="Template-Disclaimer"/>
            </w:pPr>
            <w:bookmarkStart w:id="34" w:name="OFF_ReportDisclaimer"/>
            <w:bookmarkEnd w:id="34"/>
          </w:p>
        </w:tc>
      </w:tr>
    </w:tbl>
    <w:p w14:paraId="4D187365" w14:textId="77777777" w:rsidR="0043363A" w:rsidRPr="008D371D" w:rsidRDefault="0043363A" w:rsidP="0043363A"/>
    <w:p w14:paraId="3E0FCF25" w14:textId="77777777" w:rsidR="0043363A" w:rsidRPr="008D371D" w:rsidRDefault="0043363A" w:rsidP="0043363A"/>
    <w:p w14:paraId="7F8A9607" w14:textId="77777777" w:rsidR="0043363A" w:rsidRPr="008D371D" w:rsidRDefault="0043363A" w:rsidP="0043363A"/>
    <w:p w14:paraId="02AA97B6" w14:textId="77777777" w:rsidR="0043363A" w:rsidRPr="008D371D" w:rsidRDefault="0043363A" w:rsidP="0043363A"/>
    <w:p w14:paraId="658ADCAF" w14:textId="77777777" w:rsidR="0043363A" w:rsidRDefault="0043363A" w:rsidP="0043363A"/>
    <w:p w14:paraId="1B410EEE" w14:textId="77777777" w:rsidR="0043363A" w:rsidRPr="00C86959" w:rsidRDefault="0043363A" w:rsidP="0043363A"/>
    <w:p w14:paraId="29E6736A" w14:textId="77777777" w:rsidR="0043363A" w:rsidRPr="0007731F" w:rsidRDefault="0043363A" w:rsidP="0043363A">
      <w:pPr>
        <w:rPr>
          <w:b/>
          <w:sz w:val="14"/>
        </w:rPr>
      </w:pPr>
    </w:p>
    <w:p w14:paraId="08E670C5" w14:textId="77777777" w:rsidR="0043363A" w:rsidRPr="00C86959" w:rsidRDefault="0043363A" w:rsidP="0043363A"/>
    <w:p w14:paraId="0B80DF15" w14:textId="77777777" w:rsidR="0043363A" w:rsidRPr="00C86959" w:rsidRDefault="0043363A" w:rsidP="0043363A"/>
    <w:p w14:paraId="69FACDDE" w14:textId="77777777" w:rsidR="0043363A" w:rsidRDefault="0043363A" w:rsidP="0043363A"/>
    <w:p w14:paraId="55B8A20D" w14:textId="77777777" w:rsidR="0043363A" w:rsidRDefault="0043363A" w:rsidP="0043363A"/>
    <w:p w14:paraId="6AF9DDB5" w14:textId="77777777" w:rsidR="0043363A" w:rsidRDefault="0043363A" w:rsidP="00DC263A">
      <w:pPr>
        <w:jc w:val="center"/>
      </w:pPr>
    </w:p>
    <w:p w14:paraId="272DB5D9" w14:textId="4DCAF19A" w:rsidR="00DC263A" w:rsidRPr="00DC263A" w:rsidRDefault="00DC263A" w:rsidP="00DC263A">
      <w:pPr>
        <w:tabs>
          <w:tab w:val="center" w:pos="4480"/>
        </w:tabs>
        <w:sectPr w:rsidR="00DC263A" w:rsidRPr="00DC263A" w:rsidSect="009917B7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tab/>
      </w: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43363A" w:rsidRPr="008D371D" w14:paraId="5BAD7405" w14:textId="77777777" w:rsidTr="00E74B5B">
        <w:trPr>
          <w:trHeight w:hRule="exact" w:val="2892"/>
        </w:trPr>
        <w:tc>
          <w:tcPr>
            <w:tcW w:w="8791" w:type="dxa"/>
          </w:tcPr>
          <w:p w14:paraId="1FA6199B" w14:textId="77777777" w:rsidR="0043363A" w:rsidRDefault="0043363A" w:rsidP="00E74B5B">
            <w:pPr>
              <w:pStyle w:val="Nadpisobsahu"/>
              <w:ind w:left="53"/>
            </w:pPr>
            <w:bookmarkStart w:id="38" w:name="LAN_Contents"/>
            <w:r>
              <w:lastRenderedPageBreak/>
              <w:t>Obsah</w:t>
            </w:r>
            <w:bookmarkEnd w:id="38"/>
          </w:p>
          <w:p w14:paraId="423105A2" w14:textId="77777777" w:rsidR="0043363A" w:rsidRPr="0015620D" w:rsidRDefault="0043363A" w:rsidP="00E74B5B"/>
          <w:p w14:paraId="6DB1E5C6" w14:textId="77777777" w:rsidR="0043363A" w:rsidRPr="0015620D" w:rsidRDefault="0043363A" w:rsidP="00E74B5B"/>
          <w:p w14:paraId="5CC8D989" w14:textId="77777777" w:rsidR="0043363A" w:rsidRPr="0015620D" w:rsidRDefault="0043363A" w:rsidP="00E74B5B"/>
          <w:p w14:paraId="204E394F" w14:textId="77777777" w:rsidR="0043363A" w:rsidRPr="0015620D" w:rsidRDefault="0043363A" w:rsidP="00E74B5B"/>
          <w:p w14:paraId="73F94BAF" w14:textId="77777777" w:rsidR="0043363A" w:rsidRPr="0015620D" w:rsidRDefault="0043363A" w:rsidP="00E74B5B"/>
          <w:p w14:paraId="3DD97D6C" w14:textId="77777777" w:rsidR="0043363A" w:rsidRPr="0015620D" w:rsidRDefault="0043363A" w:rsidP="00E74B5B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2848D137" w14:textId="77777777" w:rsidR="0043363A" w:rsidRPr="008D371D" w:rsidRDefault="0043363A" w:rsidP="0043363A"/>
    <w:bookmarkStart w:id="39" w:name="_Hlk493157594"/>
    <w:p w14:paraId="0C8EE5F4" w14:textId="20808827" w:rsidR="0043363A" w:rsidRDefault="0043363A" w:rsidP="0043363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 w:rsidRPr="008D371D">
        <w:rPr>
          <w:caps/>
        </w:rPr>
        <w:fldChar w:fldCharType="begin"/>
      </w:r>
      <w:r w:rsidRPr="008D371D">
        <w:instrText xml:space="preserve"> TOC \o "1-3" \h \z \u </w:instrText>
      </w:r>
      <w:r w:rsidRPr="008D371D">
        <w:rPr>
          <w:caps/>
        </w:rPr>
        <w:fldChar w:fldCharType="separate"/>
      </w:r>
      <w:hyperlink w:anchor="_Toc65148271" w:history="1">
        <w:r w:rsidRPr="007B0E90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C5390">
          <w:rPr>
            <w:rStyle w:val="Hypertextovodkaz"/>
            <w:rFonts w:eastAsiaTheme="majorEastAsia"/>
            <w:noProof/>
          </w:rPr>
          <w:t>UKONČENÍ SMLOUVY A STANOVENÍ NÁKLADŮ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_Toc65148271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A00B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118733E" w14:textId="77777777" w:rsidR="0043363A" w:rsidRDefault="0043363A" w:rsidP="0043363A">
      <w:r w:rsidRPr="008D371D">
        <w:fldChar w:fldCharType="end"/>
      </w:r>
      <w:bookmarkEnd w:id="39"/>
    </w:p>
    <w:p w14:paraId="0209F4CF" w14:textId="77777777" w:rsidR="0043363A" w:rsidRDefault="0043363A" w:rsidP="0043363A"/>
    <w:p w14:paraId="53015029" w14:textId="77777777" w:rsidR="0043363A" w:rsidRPr="002D690C" w:rsidRDefault="0043363A" w:rsidP="0043363A">
      <w:pPr>
        <w:tabs>
          <w:tab w:val="left" w:pos="567"/>
        </w:tabs>
        <w:sectPr w:rsidR="0043363A" w:rsidRPr="002D690C" w:rsidSect="009917B7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bookmarkStart w:id="58" w:name="_Toc63433465"/>
    <w:bookmarkStart w:id="59" w:name="_Toc65148271"/>
    <w:bookmarkEnd w:id="58"/>
    <w:bookmarkEnd w:id="59"/>
    <w:p w14:paraId="058E4071" w14:textId="1878C2E1" w:rsidR="003653F1" w:rsidRPr="003653F1" w:rsidRDefault="00D34A59" w:rsidP="003653F1">
      <w:pPr>
        <w:pStyle w:val="Nadpis1"/>
        <w:rPr>
          <w:color w:val="3399FF"/>
        </w:rPr>
      </w:pPr>
      <w:sdt>
        <w:sdtPr>
          <w:rPr>
            <w:color w:val="3399FF"/>
          </w:rPr>
          <w:alias w:val="Subject"/>
          <w:tag w:val="{&quot;SkabelonDesign&quot;:{&quot;type&quot;:&quot;text&quot;,&quot;binding&quot;:&quot;Doc.Prop.Ram_Document_Title2&quot;,&quot;ignoreBlank&quot;:true}}"/>
          <w:id w:val="-15202315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1C6634">
            <w:rPr>
              <w:color w:val="3399FF"/>
            </w:rPr>
            <w:t>Ukončení Smlouvy A stanovení nákladů</w:t>
          </w:r>
        </w:sdtContent>
      </w:sdt>
    </w:p>
    <w:p w14:paraId="3A7B56BD" w14:textId="77777777" w:rsidR="00E26B0D" w:rsidRPr="00EC5390" w:rsidRDefault="00E26B0D" w:rsidP="00E26B0D">
      <w:pPr>
        <w:rPr>
          <w:rFonts w:cs="Segoe UI"/>
          <w:b/>
          <w:bCs/>
        </w:rPr>
      </w:pPr>
      <w:r w:rsidRPr="00EC5390">
        <w:rPr>
          <w:rFonts w:cs="Segoe UI"/>
          <w:b/>
          <w:bCs/>
        </w:rPr>
        <w:t>I. UKONČENÍ SMLOUVY</w:t>
      </w:r>
    </w:p>
    <w:p w14:paraId="28BB572B" w14:textId="3715C411" w:rsidR="00E26B0D" w:rsidRPr="00EC539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Dojde-li k ukončení Smlouvy dle jejího čl. 32, Zhotovitel bezodkladně provede na své náklady: </w:t>
      </w:r>
    </w:p>
    <w:p w14:paraId="360BE38A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zabezpečení Linky, bude-li ke dni ukončení Smlouvy zahájena Stavba Linky, a to tak, aby nedošlo k jejímu poškození či aby nedošlo k poškození majetku Objednatele či jiným škodám v důsledku nedokončení Linky v souladu se Smlouvou; </w:t>
      </w:r>
    </w:p>
    <w:p w14:paraId="0124F396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zabezpečí Staveniště tak, aby nemohlo dojít k porušení Staveniště; </w:t>
      </w:r>
    </w:p>
    <w:p w14:paraId="01A17BCA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>předá Objednateli a Správci Stavby soupis veškerých provedených prací dle Smlouvy s aktuálním podrobným popisem stavu rozpracovaného Díla; tento popis musí být na žádost Objednatele dále uveden do většího detailu;</w:t>
      </w:r>
    </w:p>
    <w:p w14:paraId="2B16B400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předá Objednateli veškerou dokumentaci, kterou na základě Smlouvy zpracoval či zpracovával, a to ve stavu aktuální rozpracovanosti, jestliže již taková dokumentace nebyla dle Smlouvy Objednateli a/nebo Správci Stavby předána; </w:t>
      </w:r>
    </w:p>
    <w:p w14:paraId="21042B25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>vyúčtování prací, které byly provedeny v souladu se Smlouvou, pokud takové vyúčtování podle Smlouvy dosud neprovedl. Při tomto vyúčtování budou přiměřeně aplikována ustanovení týkající se plateb a platebních podmínek stanovená v čl. 26 Smlouvy.</w:t>
      </w:r>
    </w:p>
    <w:p w14:paraId="37F7EC0B" w14:textId="1325411E" w:rsidR="00E26B0D" w:rsidRPr="00EC539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>Bez zbytečného odkladu po ukončení Smlouvy Objednatel sdělí Zhotoviteli termín zahájení předávacího a přejímacího řízení</w:t>
      </w:r>
      <w:r w:rsidR="00A124BA">
        <w:rPr>
          <w:rFonts w:ascii="Verdana" w:hAnsi="Verdana" w:cs="Segoe UI"/>
          <w:sz w:val="18"/>
          <w:szCs w:val="18"/>
          <w:lang w:val="cs-CZ"/>
        </w:rPr>
        <w:t xml:space="preserve">, </w:t>
      </w:r>
      <w:r w:rsidR="003C7D48">
        <w:rPr>
          <w:rFonts w:ascii="Verdana" w:hAnsi="Verdana" w:cs="Segoe UI"/>
          <w:sz w:val="18"/>
          <w:szCs w:val="18"/>
          <w:lang w:val="cs-CZ"/>
        </w:rPr>
        <w:t>jestliže je</w:t>
      </w:r>
      <w:r w:rsidR="00A124BA">
        <w:rPr>
          <w:rFonts w:ascii="Verdana" w:hAnsi="Verdana" w:cs="Segoe UI"/>
          <w:sz w:val="18"/>
          <w:szCs w:val="18"/>
          <w:lang w:val="cs-CZ"/>
        </w:rPr>
        <w:t xml:space="preserve"> smlouva vypovězena nebo je odstoupeno od nesplněné části Smlouvy</w:t>
      </w:r>
      <w:r w:rsidRPr="00EC5390">
        <w:rPr>
          <w:rFonts w:ascii="Verdana" w:hAnsi="Verdana" w:cs="Segoe UI"/>
          <w:sz w:val="18"/>
          <w:szCs w:val="18"/>
          <w:lang w:val="cs-CZ"/>
        </w:rPr>
        <w:t xml:space="preserve">. Na předávací a přejímací řízení budou přiměřeně aplikována pravidla dle čl. 16 Smlouvy.  </w:t>
      </w:r>
    </w:p>
    <w:p w14:paraId="227641D1" w14:textId="444DCAEC" w:rsidR="00E26B0D" w:rsidRPr="008372A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V rámci předávacího a přejímacího řízení dle předchozího odstavce se smluvní strany dohodnou na termínu vyklizení Staveniště, které provede Zhotovitel na své náklady. Jestliže nebude vyklizení provedeno nejpozději do </w:t>
      </w:r>
      <w:r w:rsidRPr="008C71F2">
        <w:rPr>
          <w:rFonts w:ascii="Verdana" w:hAnsi="Verdana" w:cs="Segoe UI"/>
          <w:sz w:val="18"/>
          <w:szCs w:val="18"/>
          <w:lang w:val="cs-CZ"/>
        </w:rPr>
        <w:t>14</w:t>
      </w:r>
      <w:r w:rsidRPr="00EC5390">
        <w:rPr>
          <w:rFonts w:ascii="Verdana" w:hAnsi="Verdana" w:cs="Segoe UI"/>
          <w:sz w:val="18"/>
          <w:szCs w:val="18"/>
          <w:lang w:val="cs-CZ"/>
        </w:rPr>
        <w:t xml:space="preserve"> dnů ode dne ukončení Smlouvy, nestanoví-li Objednatel dobu delší, provede či zajistí provedení vyklizení Staveniště Objednatel na náklady Zhotovitele. </w:t>
      </w:r>
      <w:r w:rsidR="008372A0">
        <w:rPr>
          <w:rFonts w:ascii="Verdana" w:hAnsi="Verdana" w:cs="Segoe UI"/>
          <w:sz w:val="18"/>
          <w:szCs w:val="18"/>
          <w:lang w:val="cs-CZ"/>
        </w:rPr>
        <w:t xml:space="preserve"> 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V případě ukončení Smlouvy má Zhotovitel nárok na zaplacení řádně provedených částí Díla. </w:t>
      </w:r>
      <w:r w:rsidRPr="008372A0">
        <w:rPr>
          <w:rFonts w:ascii="Verdana" w:hAnsi="Verdana" w:cs="Segoe UI"/>
          <w:sz w:val="18"/>
          <w:szCs w:val="18"/>
          <w:lang w:val="cs-CZ"/>
        </w:rPr>
        <w:t xml:space="preserve">Bez zbytečného odkladu po nabytí účinnosti ukončení Smlouvy dle čl. 32 Smlouvy Objednatel přistoupí k ocenění ceny prací, které Zhotovitel </w:t>
      </w:r>
      <w:r w:rsidR="008372A0">
        <w:rPr>
          <w:rFonts w:ascii="Verdana" w:hAnsi="Verdana" w:cs="Segoe UI"/>
          <w:sz w:val="18"/>
          <w:szCs w:val="18"/>
          <w:lang w:val="cs-CZ"/>
        </w:rPr>
        <w:t>provedl</w:t>
      </w:r>
      <w:r w:rsidRPr="008372A0">
        <w:rPr>
          <w:rFonts w:ascii="Verdana" w:hAnsi="Verdana" w:cs="Segoe UI"/>
          <w:sz w:val="18"/>
          <w:szCs w:val="18"/>
          <w:lang w:val="cs-CZ"/>
        </w:rPr>
        <w:t xml:space="preserve"> v souladu se Smlouvou </w:t>
      </w:r>
      <w:r w:rsidR="008372A0">
        <w:rPr>
          <w:rFonts w:ascii="Verdana" w:hAnsi="Verdana" w:cs="Segoe UI"/>
          <w:sz w:val="18"/>
          <w:szCs w:val="18"/>
          <w:lang w:val="cs-CZ"/>
        </w:rPr>
        <w:t>do ukončení Smlouvy</w:t>
      </w:r>
      <w:r w:rsidRPr="008372A0">
        <w:rPr>
          <w:rFonts w:ascii="Verdana" w:hAnsi="Verdana" w:cs="Segoe UI"/>
          <w:sz w:val="18"/>
          <w:szCs w:val="18"/>
          <w:lang w:val="cs-CZ"/>
        </w:rPr>
        <w:t xml:space="preserve">. 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Objednatel ocení cenu prací na základě znaleckého posudku zajištěného </w:t>
      </w:r>
      <w:del w:id="60" w:author="Radko Majerčík" w:date="2025-03-05T20:36:00Z" w16du:dateUtc="2025-03-05T19:36:00Z">
        <w:r w:rsidR="008372A0" w:rsidRPr="00F20231" w:rsidDel="00EF0B50">
          <w:rPr>
            <w:rFonts w:ascii="Verdana" w:hAnsi="Verdana" w:cs="Segoe UI"/>
            <w:sz w:val="18"/>
            <w:szCs w:val="18"/>
            <w:lang w:val="cs-CZ"/>
          </w:rPr>
          <w:delText>Objednatelem</w:delText>
        </w:r>
      </w:del>
      <w:ins w:id="61" w:author="Radko Majerčík" w:date="2025-03-05T20:36:00Z" w16du:dateUtc="2025-03-05T19:36:00Z">
        <w:r w:rsidR="00EF0B50">
          <w:rPr>
            <w:rFonts w:ascii="Verdana" w:hAnsi="Verdana" w:cs="Segoe UI"/>
            <w:sz w:val="18"/>
            <w:szCs w:val="18"/>
            <w:lang w:val="cs-CZ"/>
          </w:rPr>
          <w:t>oboustranně odsouhlaseným znalcem</w:t>
        </w:r>
      </w:ins>
      <w:ins w:id="62" w:author="Radko Majerčík" w:date="2025-03-05T20:37:00Z" w16du:dateUtc="2025-03-05T19:37:00Z">
        <w:r w:rsidR="00EF0B50">
          <w:rPr>
            <w:rFonts w:ascii="Verdana" w:hAnsi="Verdana" w:cs="Segoe UI"/>
            <w:sz w:val="18"/>
            <w:szCs w:val="18"/>
            <w:lang w:val="cs-CZ"/>
          </w:rPr>
          <w:t xml:space="preserve">. V případě, že se strany </w:t>
        </w:r>
      </w:ins>
      <w:ins w:id="63" w:author="Radko Majerčík" w:date="2025-03-05T20:38:00Z" w16du:dateUtc="2025-03-05T19:38:00Z">
        <w:r w:rsidR="00EF0B50">
          <w:rPr>
            <w:rFonts w:ascii="Verdana" w:hAnsi="Verdana" w:cs="Segoe UI"/>
            <w:sz w:val="18"/>
            <w:szCs w:val="18"/>
            <w:lang w:val="cs-CZ"/>
          </w:rPr>
          <w:t>do pěti dnů nedohodnou na znalci, tohoto určí Objednatel.</w:t>
        </w:r>
      </w:ins>
      <w:del w:id="64" w:author="Radko Majerčík" w:date="2025-03-05T20:37:00Z" w16du:dateUtc="2025-03-05T19:37:00Z">
        <w:r w:rsidR="008372A0" w:rsidRPr="00F20231" w:rsidDel="00EF0B50">
          <w:rPr>
            <w:rFonts w:ascii="Verdana" w:hAnsi="Verdana" w:cs="Segoe UI"/>
            <w:sz w:val="18"/>
            <w:szCs w:val="18"/>
            <w:lang w:val="cs-CZ"/>
          </w:rPr>
          <w:delText xml:space="preserve">, nedohodnou-li se smluvní strany </w:delText>
        </w:r>
      </w:del>
      <w:del w:id="65" w:author="Radko Majerčík" w:date="2025-03-05T11:53:00Z" w16du:dateUtc="2025-03-05T10:53:00Z">
        <w:r w:rsidR="008372A0" w:rsidRPr="00F20231" w:rsidDel="00206C25">
          <w:rPr>
            <w:rFonts w:ascii="Verdana" w:hAnsi="Verdana" w:cs="Segoe UI"/>
            <w:sz w:val="18"/>
            <w:szCs w:val="18"/>
            <w:lang w:val="cs-CZ"/>
          </w:rPr>
          <w:delText>jinak</w:delText>
        </w:r>
      </w:del>
      <w:del w:id="66" w:author="Pavel Slezák" w:date="2025-03-14T20:51:00Z" w16du:dateUtc="2025-03-14T19:51:00Z">
        <w:r w:rsidR="008372A0" w:rsidRPr="00F20231" w:rsidDel="00D34A59">
          <w:rPr>
            <w:rFonts w:ascii="Verdana" w:hAnsi="Verdana" w:cs="Segoe UI"/>
            <w:sz w:val="18"/>
            <w:szCs w:val="18"/>
            <w:lang w:val="cs-CZ"/>
          </w:rPr>
          <w:delText>.</w:delText>
        </w:r>
      </w:del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 V případě pochybnost</w:t>
      </w:r>
      <w:r w:rsidR="008372A0">
        <w:rPr>
          <w:rFonts w:ascii="Verdana" w:hAnsi="Verdana" w:cs="Segoe UI"/>
          <w:sz w:val="18"/>
          <w:szCs w:val="18"/>
          <w:lang w:val="cs-CZ"/>
        </w:rPr>
        <w:t>í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 ohledně rozsahu řádně provedených prací bude takový rozsah </w:t>
      </w:r>
      <w:ins w:id="67" w:author="Radko Majerčík" w:date="2025-03-05T20:38:00Z" w16du:dateUtc="2025-03-05T19:38:00Z">
        <w:del w:id="68" w:author="Pavel Slezák" w:date="2025-03-14T20:51:00Z" w16du:dateUtc="2025-03-14T19:51:00Z">
          <w:r w:rsidR="00EF0B50" w:rsidDel="00D34A59">
            <w:rPr>
              <w:rFonts w:ascii="Verdana" w:hAnsi="Verdana" w:cs="Segoe UI"/>
              <w:sz w:val="18"/>
              <w:szCs w:val="18"/>
              <w:lang w:val="cs-CZ"/>
            </w:rPr>
            <w:delText xml:space="preserve">bude </w:delText>
          </w:r>
        </w:del>
        <w:r w:rsidR="00EF0B50">
          <w:rPr>
            <w:rFonts w:ascii="Verdana" w:hAnsi="Verdana" w:cs="Segoe UI"/>
            <w:sz w:val="18"/>
            <w:szCs w:val="18"/>
            <w:lang w:val="cs-CZ"/>
          </w:rPr>
          <w:t xml:space="preserve">rovněž </w:t>
        </w:r>
      </w:ins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stanoven znaleckým posudkem </w:t>
      </w:r>
      <w:del w:id="69" w:author="Radko Majerčík" w:date="2025-03-05T20:38:00Z" w16du:dateUtc="2025-03-05T19:38:00Z">
        <w:r w:rsidR="008372A0" w:rsidRPr="00F20231" w:rsidDel="00EF0B50">
          <w:rPr>
            <w:rFonts w:ascii="Verdana" w:hAnsi="Verdana" w:cs="Segoe UI"/>
            <w:sz w:val="18"/>
            <w:szCs w:val="18"/>
            <w:lang w:val="cs-CZ"/>
          </w:rPr>
          <w:delText>zajištěným Objednatelem</w:delText>
        </w:r>
      </w:del>
      <w:ins w:id="70" w:author="Radko Majerčík" w:date="2025-03-05T20:38:00Z" w16du:dateUtc="2025-03-05T19:38:00Z">
        <w:r w:rsidR="00EF0B50">
          <w:rPr>
            <w:rFonts w:ascii="Verdana" w:hAnsi="Verdana" w:cs="Segoe UI"/>
            <w:sz w:val="18"/>
            <w:szCs w:val="18"/>
            <w:lang w:val="cs-CZ"/>
          </w:rPr>
          <w:t>znalcem ustanoveným stejným mechanismem</w:t>
        </w:r>
      </w:ins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. </w:t>
      </w:r>
    </w:p>
    <w:p w14:paraId="46796787" w14:textId="40B16DB2" w:rsidR="00E26B0D" w:rsidRPr="00EC539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Při odstoupení </w:t>
      </w:r>
      <w:r w:rsidR="00A124BA">
        <w:rPr>
          <w:rFonts w:ascii="Verdana" w:hAnsi="Verdana" w:cs="Segoe UI"/>
          <w:sz w:val="18"/>
          <w:szCs w:val="18"/>
          <w:lang w:val="cs-CZ"/>
        </w:rPr>
        <w:t>od části Smlouvy</w:t>
      </w:r>
      <w:r w:rsidR="0031566D">
        <w:rPr>
          <w:rFonts w:ascii="Verdana" w:hAnsi="Verdana" w:cs="Segoe UI"/>
          <w:sz w:val="18"/>
          <w:szCs w:val="18"/>
          <w:lang w:val="cs-CZ"/>
        </w:rPr>
        <w:t xml:space="preserve"> </w:t>
      </w:r>
      <w:r w:rsidRPr="00EC5390">
        <w:rPr>
          <w:rFonts w:ascii="Verdana" w:hAnsi="Verdana" w:cs="Segoe UI"/>
          <w:sz w:val="18"/>
          <w:szCs w:val="18"/>
          <w:lang w:val="cs-CZ"/>
        </w:rPr>
        <w:t xml:space="preserve">Objednatel určí, která část dosud zhotoveného Díla zůstane či bude v jeho vlastnictví. Toto Zhotoviteli písemně sdělí bez zbytečného odkladu po účinnosti ukončení Smlouvy. Při ocenění budou obdobně aplikována ujednání dle této přílohy. </w:t>
      </w:r>
    </w:p>
    <w:p w14:paraId="56F57DAC" w14:textId="1FDBB01D" w:rsidR="003653F1" w:rsidRPr="00EC5390" w:rsidRDefault="00E26B0D" w:rsidP="00F20231">
      <w:pPr>
        <w:pStyle w:val="CMSANIndent2"/>
        <w:numPr>
          <w:ilvl w:val="0"/>
          <w:numId w:val="4"/>
        </w:numPr>
        <w:rPr>
          <w:lang w:eastAsia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Zhotovitel se po ukončení Smlouvy zavazuje poskytnout Objednateli veškerou potřebnou součinnost, která bude pro Objednatele potřebná k tomu, aby mohlo dojít k předání </w:t>
      </w:r>
      <w:r w:rsidRPr="00EC5390">
        <w:rPr>
          <w:rFonts w:ascii="Verdana" w:hAnsi="Verdana" w:cs="Segoe UI"/>
          <w:sz w:val="18"/>
          <w:szCs w:val="18"/>
          <w:lang w:val="cs-CZ"/>
        </w:rPr>
        <w:lastRenderedPageBreak/>
        <w:t>nedokončeného Díla Objednateli a zahájení prací na nedokončeném Díle jiným zhotovitelem. Stejnou spolupráci se Zhotovitel zavazuje zajistit také u Osob na straně Zhotovitele.</w:t>
      </w:r>
    </w:p>
    <w:sectPr w:rsidR="003653F1" w:rsidRPr="00EC5390" w:rsidSect="009917B7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BF244" w14:textId="77777777" w:rsidR="009917B7" w:rsidRDefault="009917B7" w:rsidP="003653F1">
      <w:pPr>
        <w:spacing w:line="240" w:lineRule="auto"/>
      </w:pPr>
      <w:r>
        <w:separator/>
      </w:r>
    </w:p>
  </w:endnote>
  <w:endnote w:type="continuationSeparator" w:id="0">
    <w:p w14:paraId="547236B7" w14:textId="77777777" w:rsidR="009917B7" w:rsidRDefault="009917B7" w:rsidP="003653F1">
      <w:pPr>
        <w:spacing w:line="240" w:lineRule="auto"/>
      </w:pPr>
      <w:r>
        <w:continuationSeparator/>
      </w:r>
    </w:p>
  </w:endnote>
  <w:endnote w:type="continuationNotice" w:id="1">
    <w:p w14:paraId="5F7A6F00" w14:textId="77777777" w:rsidR="009917B7" w:rsidRDefault="009917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7B118" w14:textId="77777777" w:rsidR="003C7D48" w:rsidRDefault="00E40F60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EAEF" wp14:editId="6BF3BA73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16F38F" w14:textId="77777777" w:rsidR="003C7D48" w:rsidRDefault="00E40F60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AEA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4E16F38F" w14:textId="77777777" w:rsidR="003C7D48" w:rsidRDefault="00E40F60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 w:rsidR="0031566D">
                      <w:fldChar w:fldCharType="begin"/>
                    </w:r>
                    <w:r w:rsidR="0031566D">
                      <w:instrText xml:space="preserve"> SECTIONPAGES  </w:instrText>
                    </w:r>
                    <w:r w:rsidR="0031566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="0031566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44AFA3" wp14:editId="6612BC6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2DD2E63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1B808DF6" w14:textId="362DD50C" w:rsidR="003C7D48" w:rsidRPr="00414021" w:rsidRDefault="00E40F60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2A00B9">
                                  <w:t>C:\Users\Muzila\Desktop\Projekty\OHB II\09-Final tender documents\02 CZ\Část II_Ustanovení smlouvy\Část II.b Ukončení Smlouvy a stanovení nákladů.docx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ED7A421" w14:textId="77777777" w:rsidR="003C7D48" w:rsidRPr="00414021" w:rsidRDefault="003C7D48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44AFA3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0288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2DD2E63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1B808DF6" w14:textId="362DD50C" w:rsidR="003C7D48" w:rsidRPr="00414021" w:rsidRDefault="00E40F60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2A00B9">
                            <w:t>C:\Users\Muzila\Desktop\Projekty\OHB II\09-Final tender documents\02 CZ\Část II_Ustanovení smlouvy\Část II.b Ukončení Smlouvy a stanovení nákladů.docx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0ED7A421" w14:textId="77777777" w:rsidR="003C7D48" w:rsidRPr="00414021" w:rsidRDefault="003C7D48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14:paraId="69277E4B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0C31AF87" w14:textId="77777777" w:rsidR="003C7D48" w:rsidRDefault="00E40F60" w:rsidP="008D2FBD">
          <w:pPr>
            <w:pStyle w:val="Template-DocId"/>
            <w:jc w:val="right"/>
          </w:pPr>
          <w:r>
            <w:t>ID. dok</w:t>
          </w:r>
        </w:p>
      </w:tc>
    </w:tr>
  </w:tbl>
  <w:p w14:paraId="2B25028D" w14:textId="77777777" w:rsidR="003C7D48" w:rsidRDefault="003C7D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0327B" w14:textId="509E8AEC" w:rsidR="003C7D48" w:rsidRPr="00320824" w:rsidRDefault="008C7E5F">
    <w:pPr>
      <w:pStyle w:val="Zpa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64EBDD96" wp14:editId="4191B79E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0F6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91CE" w14:textId="319610BD" w:rsidR="003C7D48" w:rsidRPr="00EB3223" w:rsidRDefault="00D34A59" w:rsidP="00CB110F">
    <w:pPr>
      <w:pStyle w:val="Zpat"/>
      <w:rPr>
        <w:lang w:val="sv-SE"/>
      </w:rPr>
    </w:pPr>
    <w:sdt>
      <w:sdtPr>
        <w:rPr>
          <w:bCs/>
          <w:sz w:val="14"/>
        </w:rPr>
        <w:alias w:val="Kategorie"/>
        <w:tag w:val=""/>
        <w:id w:val="-1691282537"/>
        <w:placeholder>
          <w:docPart w:val="3CB1C35EA226484A81206BE481C443FF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653F1">
          <w:rPr>
            <w:bCs/>
            <w:sz w:val="14"/>
          </w:rPr>
          <w:t>Zadávací dokumentace – Část II – Ustanovení smlouvy</w:t>
        </w:r>
      </w:sdtContent>
    </w:sdt>
    <w:r w:rsidR="00E40F60">
      <w:rPr>
        <w:noProof/>
      </w:rPr>
      <w:t xml:space="preserve"> </w:t>
    </w:r>
    <w:r w:rsidR="00E40F60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1C92DD6" wp14:editId="7DF04D7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0FBFD8E6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7FEA9AB" w14:textId="64796187" w:rsidR="003C7D48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2A00B9">
                                  <w:t>C:\Users\Muzila\Desktop\Projekty\OHB II\09-Final tender documents\02 CZ\Část II_Ustanovení smlouvy\Část II.b Ukončení Smlouvy a stanovení nákladů.docx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DF09684" w14:textId="77777777" w:rsidR="003C7D48" w:rsidRPr="00414021" w:rsidRDefault="003C7D4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C92DD6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5926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0FBFD8E6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7FEA9AB" w14:textId="64796187" w:rsidR="003C7D48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2A00B9">
                            <w:t>C:\Users\Muzila\Desktop\Projekty\OHB II\09-Final tender documents\02 CZ\Část II_Ustanovení smlouvy\Část II.b Ukončení Smlouvy a stanovení nákladů.docx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4DF09684" w14:textId="77777777" w:rsidR="003C7D48" w:rsidRPr="00414021" w:rsidRDefault="003C7D4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2A187" w14:textId="77777777" w:rsidR="003C7D48" w:rsidRDefault="00E40F60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BE2283" wp14:editId="753EC624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2A626B" w14:textId="434CF085" w:rsidR="003C7D48" w:rsidRDefault="00E40F60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ins w:id="42" w:author="Pavel Slezák" w:date="2025-03-14T20:51:00Z" w16du:dateUtc="2025-03-14T19:51:00Z">
                              <w:r w:rsidR="00D34A59">
                                <w:rPr>
                                  <w:noProof/>
                                </w:rPr>
                                <w:instrText>4</w:instrText>
                              </w:r>
                            </w:ins>
                            <w:ins w:id="43" w:author="Radko Majerčík" w:date="2025-03-11T11:07:00Z" w16du:dateUtc="2025-03-11T10:07:00Z">
                              <w:del w:id="44" w:author="Pavel Slezák" w:date="2025-03-11T22:43:00Z" w16du:dateUtc="2025-03-11T21:43:00Z">
                                <w:r w:rsidR="009235FB" w:rsidDel="00897379">
                                  <w:rPr>
                                    <w:noProof/>
                                  </w:rPr>
                                  <w:delInstrText>5</w:delInstrText>
                                </w:r>
                              </w:del>
                            </w:ins>
                            <w:del w:id="45" w:author="Pavel Slezák" w:date="2025-03-11T22:43:00Z" w16du:dateUtc="2025-03-11T21:43:00Z">
                              <w:r w:rsidR="00871623" w:rsidDel="00897379">
                                <w:rPr>
                                  <w:noProof/>
                                </w:rPr>
                                <w:delInstrText>4</w:delInstrText>
                              </w:r>
                            </w:del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ins w:id="46" w:author="Pavel Slezák" w:date="2025-03-14T20:51:00Z" w16du:dateUtc="2025-03-14T19:51:00Z">
                            <w:r w:rsidR="00D34A59">
                              <w:rPr>
                                <w:noProof/>
                              </w:rPr>
                              <w:t>2</w:t>
                            </w:r>
                          </w:ins>
                          <w:ins w:id="47" w:author="Radko Majerčík" w:date="2025-03-11T11:07:00Z" w16du:dateUtc="2025-03-11T10:07:00Z">
                            <w:del w:id="48" w:author="Pavel Slezák" w:date="2025-03-11T22:43:00Z" w16du:dateUtc="2025-03-11T21:43:00Z">
                              <w:r w:rsidR="009235FB" w:rsidDel="00897379">
                                <w:rPr>
                                  <w:noProof/>
                                </w:rPr>
                                <w:delText>3</w:delText>
                              </w:r>
                            </w:del>
                          </w:ins>
                          <w:del w:id="49" w:author="Pavel Slezák" w:date="2025-03-11T22:43:00Z" w16du:dateUtc="2025-03-11T21:43:00Z">
                            <w:r w:rsidR="00871623" w:rsidDel="00897379">
                              <w:rPr>
                                <w:noProof/>
                              </w:rPr>
                              <w:delText>2</w:delText>
                            </w:r>
                          </w:del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2283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B2A626B" w14:textId="434CF085" w:rsidR="003C7D48" w:rsidRDefault="00E40F60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ins w:id="50" w:author="Pavel Slezák" w:date="2025-03-14T20:51:00Z" w16du:dateUtc="2025-03-14T19:51:00Z">
                        <w:r w:rsidR="00D34A59">
                          <w:rPr>
                            <w:noProof/>
                          </w:rPr>
                          <w:instrText>4</w:instrText>
                        </w:r>
                      </w:ins>
                      <w:ins w:id="51" w:author="Radko Majerčík" w:date="2025-03-11T11:07:00Z" w16du:dateUtc="2025-03-11T10:07:00Z">
                        <w:del w:id="52" w:author="Pavel Slezák" w:date="2025-03-11T22:43:00Z" w16du:dateUtc="2025-03-11T21:43:00Z">
                          <w:r w:rsidR="009235FB" w:rsidDel="00897379">
                            <w:rPr>
                              <w:noProof/>
                            </w:rPr>
                            <w:delInstrText>5</w:delInstrText>
                          </w:r>
                        </w:del>
                      </w:ins>
                      <w:del w:id="53" w:author="Pavel Slezák" w:date="2025-03-11T22:43:00Z" w16du:dateUtc="2025-03-11T21:43:00Z">
                        <w:r w:rsidR="00871623" w:rsidDel="00897379">
                          <w:rPr>
                            <w:noProof/>
                          </w:rPr>
                          <w:delInstrText>4</w:delInstrText>
                        </w:r>
                      </w:del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ins w:id="54" w:author="Pavel Slezák" w:date="2025-03-14T20:51:00Z" w16du:dateUtc="2025-03-14T19:51:00Z">
                      <w:r w:rsidR="00D34A59">
                        <w:rPr>
                          <w:noProof/>
                        </w:rPr>
                        <w:t>2</w:t>
                      </w:r>
                    </w:ins>
                    <w:ins w:id="55" w:author="Radko Majerčík" w:date="2025-03-11T11:07:00Z" w16du:dateUtc="2025-03-11T10:07:00Z">
                      <w:del w:id="56" w:author="Pavel Slezák" w:date="2025-03-11T22:43:00Z" w16du:dateUtc="2025-03-11T21:43:00Z">
                        <w:r w:rsidR="009235FB" w:rsidDel="00897379">
                          <w:rPr>
                            <w:noProof/>
                          </w:rPr>
                          <w:delText>3</w:delText>
                        </w:r>
                      </w:del>
                    </w:ins>
                    <w:del w:id="57" w:author="Pavel Slezák" w:date="2025-03-11T22:43:00Z" w16du:dateUtc="2025-03-11T21:43:00Z">
                      <w:r w:rsidR="00871623" w:rsidDel="00897379">
                        <w:rPr>
                          <w:noProof/>
                        </w:rPr>
                        <w:delText>2</w:delText>
                      </w:r>
                    </w:del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04444905" wp14:editId="4AB1F4B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1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59971E0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575219B" w14:textId="7AA68D67" w:rsidR="003C7D48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2A00B9">
                                  <w:t>C:\Users\Muzila\Desktop\Projekty\OHB II\09-Final tender documents\02 CZ\Část II_Ustanovení smlouvy\Část II.b Ukončení Smlouvy a stanovení nákladů.docx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5681A3C" w14:textId="77777777" w:rsidR="003C7D48" w:rsidRPr="00414021" w:rsidRDefault="003C7D4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444905" id="_x0000_s1033" type="#_x0000_t202" style="position:absolute;margin-left:-28.35pt;margin-top:0;width:345.85pt;height:42.25pt;z-index:25166438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59971E0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575219B" w14:textId="7AA68D67" w:rsidR="003C7D48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2A00B9">
                            <w:t>C:\Users\Muzila\Desktop\Projekty\OHB II\09-Final tender documents\02 CZ\Část II_Ustanovení smlouvy\Část II.b Ukončení Smlouvy a stanovení nákladů.docx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15681A3C" w14:textId="77777777" w:rsidR="003C7D48" w:rsidRPr="00414021" w:rsidRDefault="003C7D4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:rsidRPr="00EB3223" w14:paraId="5C5F0077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01DB7D35" w14:textId="01DFD1C1" w:rsidR="003C7D48" w:rsidRPr="00EB3223" w:rsidRDefault="00D34A59" w:rsidP="00762EA2">
          <w:pPr>
            <w:pStyle w:val="Template-DocId"/>
          </w:pPr>
          <w:sdt>
            <w:sdtPr>
              <w:rPr>
                <w:bCs/>
                <w:sz w:val="14"/>
              </w:rPr>
              <w:alias w:val="Kategorie"/>
              <w:tag w:val=""/>
              <w:id w:val="148263413"/>
              <w:placeholder>
                <w:docPart w:val="87BCBBD47BE44AF4BF4A4CEACE03F84B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653F1">
                <w:rPr>
                  <w:bCs/>
                  <w:sz w:val="14"/>
                </w:rPr>
                <w:t>Zadávací dokumentace – Část II – Ustanovení smlouvy</w:t>
              </w:r>
            </w:sdtContent>
          </w:sdt>
        </w:p>
      </w:tc>
    </w:tr>
  </w:tbl>
  <w:p w14:paraId="43A1C780" w14:textId="77777777" w:rsidR="003C7D48" w:rsidRPr="00EB3223" w:rsidRDefault="003C7D48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F6295" w14:textId="77777777" w:rsidR="009917B7" w:rsidRDefault="009917B7" w:rsidP="003653F1">
      <w:pPr>
        <w:spacing w:line="240" w:lineRule="auto"/>
      </w:pPr>
      <w:r>
        <w:separator/>
      </w:r>
    </w:p>
  </w:footnote>
  <w:footnote w:type="continuationSeparator" w:id="0">
    <w:p w14:paraId="7908076D" w14:textId="77777777" w:rsidR="009917B7" w:rsidRDefault="009917B7" w:rsidP="003653F1">
      <w:pPr>
        <w:spacing w:line="240" w:lineRule="auto"/>
      </w:pPr>
      <w:r>
        <w:continuationSeparator/>
      </w:r>
    </w:p>
  </w:footnote>
  <w:footnote w:type="continuationNotice" w:id="1">
    <w:p w14:paraId="7B2F3E22" w14:textId="77777777" w:rsidR="009917B7" w:rsidRDefault="009917B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2438" w14:textId="1DB34877" w:rsidR="003C7D48" w:rsidRDefault="00E40F60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0634F1FCFDEC499094B9B4F9381A4D4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0A5B">
          <w:t>ČÁST II.b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0DDFA" w14:textId="5EB10EDF" w:rsidR="00F17E36" w:rsidRDefault="00F17E36">
    <w:pPr>
      <w:pStyle w:val="Zhlav"/>
    </w:pPr>
    <w:r>
      <w:drawing>
        <wp:inline distT="0" distB="0" distL="0" distR="0" wp14:anchorId="499462B8" wp14:editId="73D7526B">
          <wp:extent cx="5689600" cy="762504"/>
          <wp:effectExtent l="0" t="0" r="0" b="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0" cy="762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54C28" w14:textId="77777777" w:rsidR="003C7D48" w:rsidRDefault="003C7D4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3CCA0" w14:textId="57FA7718" w:rsidR="003C7D48" w:rsidRDefault="004832BE" w:rsidP="00E80E90">
    <w:pPr>
      <w:pStyle w:val="Zhlav"/>
      <w:ind w:left="0"/>
      <w:jc w:val="center"/>
    </w:pPr>
    <w:bookmarkStart w:id="35" w:name="_Hlk491951557"/>
    <w:bookmarkStart w:id="36" w:name="_Hlk491951558"/>
    <w:bookmarkStart w:id="37" w:name="_Hlk491951559"/>
    <w:r>
      <w:drawing>
        <wp:anchor distT="0" distB="0" distL="114300" distR="114300" simplePos="0" relativeHeight="251670528" behindDoc="0" locked="0" layoutInCell="1" allowOverlap="1" wp14:anchorId="4E03421D" wp14:editId="1B8AA57F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206281751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CDD7C2" w14:textId="2409C54A" w:rsidR="003C7D48" w:rsidRPr="00F23C29" w:rsidRDefault="00D34A59" w:rsidP="00E80E90">
    <w:pPr>
      <w:pStyle w:val="Zhlav"/>
      <w:ind w:left="0"/>
      <w:jc w:val="center"/>
    </w:pPr>
    <w:sdt>
      <w:sdtPr>
        <w:alias w:val="Název"/>
        <w:tag w:val=""/>
        <w:id w:val="940806211"/>
        <w:placeholder>
          <w:docPart w:val="FB7E2BB412D4403F9F85AE1219CE1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0A5B">
          <w:t>ČÁST II.b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C6634">
          <w:t>Ukončení Smlouvy A stanovení nákladů</w:t>
        </w:r>
      </w:sdtContent>
    </w:sdt>
  </w:p>
  <w:p w14:paraId="46DB322D" w14:textId="77777777" w:rsidR="003C7D48" w:rsidRDefault="00E40F60" w:rsidP="00E80E90">
    <w:pPr>
      <w:pStyle w:val="Zhlav"/>
    </w:pPr>
    <w:r>
      <w:t xml:space="preserve"> </w:t>
    </w:r>
    <w:bookmarkEnd w:id="35"/>
    <w:bookmarkEnd w:id="36"/>
    <w:bookmarkEnd w:id="37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6619" w14:textId="77777777" w:rsidR="003C7D48" w:rsidRDefault="003C7D48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2A6A" w14:textId="77777777" w:rsidR="003C7D48" w:rsidRDefault="003C7D48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0D7A5" w14:textId="0197AAB6" w:rsidR="003C7D48" w:rsidRDefault="00E40F60" w:rsidP="00185CE5">
    <w:pPr>
      <w:pStyle w:val="Zhlav"/>
      <w:tabs>
        <w:tab w:val="left" w:pos="3462"/>
        <w:tab w:val="center" w:pos="4480"/>
      </w:tabs>
      <w:ind w:left="0"/>
    </w:pPr>
    <w:bookmarkStart w:id="40" w:name="_Hlk39590182"/>
    <w:bookmarkStart w:id="41" w:name="_Hlk39590183"/>
    <w:r>
      <w:tab/>
    </w:r>
    <w:r>
      <w:tab/>
    </w:r>
    <w:r w:rsidR="004832BE">
      <w:drawing>
        <wp:anchor distT="0" distB="0" distL="114300" distR="114300" simplePos="0" relativeHeight="251672576" behindDoc="0" locked="0" layoutInCell="1" allowOverlap="1" wp14:anchorId="561E8E61" wp14:editId="4C5DEB47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7216767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1DC4F5" w14:textId="1F19B029" w:rsidR="003C7D48" w:rsidRPr="00F23C29" w:rsidRDefault="00D34A59" w:rsidP="00185CE5">
    <w:pPr>
      <w:pStyle w:val="Zhlav"/>
      <w:ind w:left="0"/>
      <w:jc w:val="center"/>
    </w:pPr>
    <w:sdt>
      <w:sdtPr>
        <w:alias w:val="Název"/>
        <w:tag w:val=""/>
        <w:id w:val="1177700718"/>
        <w:placeholder>
          <w:docPart w:val="14994C65E6794F3CAEE3E73E7ED294A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0A5B">
          <w:t>ČÁST II.b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C6634">
          <w:t>Ukončení Smlouvy A stanovení nákladů</w:t>
        </w:r>
      </w:sdtContent>
    </w:sdt>
    <w:bookmarkEnd w:id="40"/>
    <w:bookmarkEnd w:id="41"/>
  </w:p>
  <w:p w14:paraId="4E19DA0C" w14:textId="77777777" w:rsidR="003C7D48" w:rsidRPr="00185CE5" w:rsidRDefault="003C7D48" w:rsidP="00185CE5">
    <w:pPr>
      <w:pStyle w:val="Zhlav"/>
      <w:ind w:left="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9CA9" w14:textId="77777777" w:rsidR="003C7D48" w:rsidRDefault="003C7D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41C92"/>
    <w:multiLevelType w:val="multilevel"/>
    <w:tmpl w:val="E806DFE6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" w15:restartNumberingAfterBreak="0">
    <w:nsid w:val="5F870482"/>
    <w:multiLevelType w:val="multilevel"/>
    <w:tmpl w:val="2902A70C"/>
    <w:name w:val="CMS_122323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2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lowerLetter"/>
      <w:pStyle w:val="CMSANHeading3"/>
      <w:lvlText w:val="(%4)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4">
      <w:start w:val="1"/>
      <w:numFmt w:val="lowerRoman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cs="Times New Roman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cs="Times New Roman"/>
      </w:rPr>
    </w:lvl>
    <w:lvl w:ilvl="6">
      <w:start w:val="27"/>
      <w:numFmt w:val="lowerLetter"/>
      <w:lvlText w:val="(%7)"/>
      <w:lvlJc w:val="left"/>
      <w:pPr>
        <w:tabs>
          <w:tab w:val="num" w:pos="4253"/>
        </w:tabs>
        <w:ind w:left="4253" w:hanging="851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707D4D4E"/>
    <w:multiLevelType w:val="multilevel"/>
    <w:tmpl w:val="058E9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332071650">
    <w:abstractNumId w:val="0"/>
  </w:num>
  <w:num w:numId="2" w16cid:durableId="853765435">
    <w:abstractNumId w:val="3"/>
  </w:num>
  <w:num w:numId="3" w16cid:durableId="184497047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" w16cid:durableId="15368499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vel Slezák">
    <w15:presenceInfo w15:providerId="AD" w15:userId="S::pavel.slezak@sako.cz::6e55fea9-85e1-43e0-baee-4395d71424d3"/>
  </w15:person>
  <w15:person w15:author="Radko Majerčík">
    <w15:presenceInfo w15:providerId="AD" w15:userId="S::majercik@mt-legal.com::4891ad20-22c7-4535-b0c5-6c7a3a980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3A"/>
    <w:rsid w:val="00030B05"/>
    <w:rsid w:val="00150A5B"/>
    <w:rsid w:val="001C6634"/>
    <w:rsid w:val="001F1967"/>
    <w:rsid w:val="00206C25"/>
    <w:rsid w:val="00253DFD"/>
    <w:rsid w:val="002A00B9"/>
    <w:rsid w:val="002A4EA9"/>
    <w:rsid w:val="002F17EE"/>
    <w:rsid w:val="0031566D"/>
    <w:rsid w:val="003653F1"/>
    <w:rsid w:val="00381545"/>
    <w:rsid w:val="003C7D48"/>
    <w:rsid w:val="004233AE"/>
    <w:rsid w:val="0043363A"/>
    <w:rsid w:val="00461DE5"/>
    <w:rsid w:val="00467A5D"/>
    <w:rsid w:val="004832BE"/>
    <w:rsid w:val="004A7B4D"/>
    <w:rsid w:val="0055473E"/>
    <w:rsid w:val="00590F3B"/>
    <w:rsid w:val="00600C87"/>
    <w:rsid w:val="00656124"/>
    <w:rsid w:val="00667AF6"/>
    <w:rsid w:val="006B3C0D"/>
    <w:rsid w:val="006B7B48"/>
    <w:rsid w:val="006F547B"/>
    <w:rsid w:val="00703D2C"/>
    <w:rsid w:val="00760A4F"/>
    <w:rsid w:val="007C1D4E"/>
    <w:rsid w:val="007D0E57"/>
    <w:rsid w:val="00817761"/>
    <w:rsid w:val="008372A0"/>
    <w:rsid w:val="00871623"/>
    <w:rsid w:val="00897379"/>
    <w:rsid w:val="008C71F2"/>
    <w:rsid w:val="008C7E5F"/>
    <w:rsid w:val="008D7F17"/>
    <w:rsid w:val="009051E4"/>
    <w:rsid w:val="009235FB"/>
    <w:rsid w:val="00966ED5"/>
    <w:rsid w:val="009917B7"/>
    <w:rsid w:val="00A124BA"/>
    <w:rsid w:val="00A60EA5"/>
    <w:rsid w:val="00A64D73"/>
    <w:rsid w:val="00BB6969"/>
    <w:rsid w:val="00D124B3"/>
    <w:rsid w:val="00D34A59"/>
    <w:rsid w:val="00D61031"/>
    <w:rsid w:val="00DC263A"/>
    <w:rsid w:val="00DD05F9"/>
    <w:rsid w:val="00DF0496"/>
    <w:rsid w:val="00E00F4A"/>
    <w:rsid w:val="00E26B0D"/>
    <w:rsid w:val="00E271FB"/>
    <w:rsid w:val="00E40F60"/>
    <w:rsid w:val="00E61571"/>
    <w:rsid w:val="00E6781E"/>
    <w:rsid w:val="00EC162C"/>
    <w:rsid w:val="00EC5390"/>
    <w:rsid w:val="00EF0B50"/>
    <w:rsid w:val="00EF38D9"/>
    <w:rsid w:val="00F17E36"/>
    <w:rsid w:val="00F20231"/>
    <w:rsid w:val="00F509E9"/>
    <w:rsid w:val="00F9229F"/>
    <w:rsid w:val="00F95C60"/>
    <w:rsid w:val="00FB7A51"/>
    <w:rsid w:val="00FC4CC8"/>
    <w:rsid w:val="00FD0B0B"/>
    <w:rsid w:val="00FD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C18FA"/>
  <w15:chartTrackingRefBased/>
  <w15:docId w15:val="{05FDC4E2-B5C5-4FDC-A531-C2804F6A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63A"/>
    <w:pPr>
      <w:spacing w:after="0" w:line="260" w:lineRule="atLeast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qFormat/>
    <w:rsid w:val="0043363A"/>
    <w:pPr>
      <w:keepNext/>
      <w:keepLines/>
      <w:pageBreakBefore/>
      <w:numPr>
        <w:numId w:val="1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44546A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3363A"/>
    <w:pPr>
      <w:keepNext/>
      <w:keepLines/>
      <w:numPr>
        <w:ilvl w:val="1"/>
        <w:numId w:val="1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qFormat/>
    <w:rsid w:val="0043363A"/>
    <w:pPr>
      <w:keepNext/>
      <w:keepLines/>
      <w:numPr>
        <w:ilvl w:val="2"/>
        <w:numId w:val="1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43363A"/>
    <w:pPr>
      <w:keepNext/>
      <w:keepLines/>
      <w:numPr>
        <w:ilvl w:val="3"/>
        <w:numId w:val="1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43363A"/>
    <w:pPr>
      <w:keepNext/>
      <w:keepLines/>
      <w:numPr>
        <w:ilvl w:val="4"/>
        <w:numId w:val="1"/>
      </w:numPr>
      <w:spacing w:before="260"/>
      <w:contextualSpacing/>
      <w:outlineLvl w:val="4"/>
    </w:pPr>
    <w:rPr>
      <w:rFonts w:eastAsiaTheme="majorEastAsia" w:cstheme="majorBidi"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3363A"/>
    <w:rPr>
      <w:rFonts w:ascii="Verdana" w:eastAsiaTheme="majorEastAsia" w:hAnsi="Verdana" w:cstheme="majorBidi"/>
      <w:b/>
      <w:bCs/>
      <w:caps/>
      <w:color w:val="44546A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43363A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43363A"/>
    <w:rPr>
      <w:rFonts w:ascii="Verdana" w:eastAsiaTheme="majorEastAsia" w:hAnsi="Verdana" w:cstheme="majorBidi"/>
      <w:b/>
      <w:bCs/>
      <w:caps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43363A"/>
    <w:rPr>
      <w:rFonts w:ascii="Verdana" w:eastAsiaTheme="majorEastAsia" w:hAnsi="Verdana" w:cstheme="majorBidi"/>
      <w:b/>
      <w:bCs/>
      <w:iCs/>
      <w:sz w:val="18"/>
      <w:szCs w:val="18"/>
    </w:rPr>
  </w:style>
  <w:style w:type="character" w:customStyle="1" w:styleId="Nadpis5Char">
    <w:name w:val="Nadpis 5 Char"/>
    <w:basedOn w:val="Standardnpsmoodstavce"/>
    <w:link w:val="Nadpis5"/>
    <w:rsid w:val="0043363A"/>
    <w:rPr>
      <w:rFonts w:ascii="Verdana" w:eastAsiaTheme="majorEastAsia" w:hAnsi="Verdana" w:cstheme="majorBidi"/>
      <w:caps/>
      <w:sz w:val="18"/>
      <w:szCs w:val="18"/>
    </w:rPr>
  </w:style>
  <w:style w:type="paragraph" w:styleId="Zhlav">
    <w:name w:val="header"/>
    <w:basedOn w:val="Normln"/>
    <w:link w:val="ZhlavChar"/>
    <w:rsid w:val="0043363A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43363A"/>
    <w:rPr>
      <w:rFonts w:ascii="Verdana" w:hAnsi="Verdana"/>
      <w:noProof/>
      <w:sz w:val="12"/>
      <w:szCs w:val="18"/>
    </w:rPr>
  </w:style>
  <w:style w:type="paragraph" w:styleId="Zpat">
    <w:name w:val="footer"/>
    <w:basedOn w:val="Normln"/>
    <w:link w:val="ZpatChar"/>
    <w:uiPriority w:val="99"/>
    <w:semiHidden/>
    <w:rsid w:val="0043363A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3363A"/>
    <w:rPr>
      <w:rFonts w:ascii="Verdana" w:hAnsi="Verdana"/>
      <w:sz w:val="12"/>
      <w:szCs w:val="18"/>
    </w:rPr>
  </w:style>
  <w:style w:type="paragraph" w:styleId="Obsah1">
    <w:name w:val="toc 1"/>
    <w:basedOn w:val="Normln"/>
    <w:next w:val="Normln"/>
    <w:uiPriority w:val="39"/>
    <w:rsid w:val="0043363A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Nadpisobsahu">
    <w:name w:val="TOC Heading"/>
    <w:basedOn w:val="Normln"/>
    <w:next w:val="Normln"/>
    <w:uiPriority w:val="39"/>
    <w:semiHidden/>
    <w:rsid w:val="0043363A"/>
    <w:rPr>
      <w:b/>
      <w:caps/>
      <w:color w:val="44546A" w:themeColor="text2"/>
      <w:sz w:val="22"/>
    </w:rPr>
  </w:style>
  <w:style w:type="character" w:styleId="Zstupntext">
    <w:name w:val="Placeholder Text"/>
    <w:basedOn w:val="Standardnpsmoodstavce"/>
    <w:uiPriority w:val="99"/>
    <w:semiHidden/>
    <w:rsid w:val="0043363A"/>
    <w:rPr>
      <w:color w:val="auto"/>
      <w:lang w:val="cs-CZ"/>
    </w:rPr>
  </w:style>
  <w:style w:type="table" w:styleId="Mkatabulky">
    <w:name w:val="Table Grid"/>
    <w:aliases w:val="EY Table,CV table"/>
    <w:basedOn w:val="Normlntabulka"/>
    <w:uiPriority w:val="59"/>
    <w:rsid w:val="0043363A"/>
    <w:pPr>
      <w:spacing w:after="0" w:line="260" w:lineRule="atLeast"/>
    </w:pPr>
    <w:rPr>
      <w:rFonts w:ascii="Verdana" w:hAnsi="Verdana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lank">
    <w:name w:val="Blank"/>
    <w:basedOn w:val="Normlntabulka"/>
    <w:uiPriority w:val="99"/>
    <w:rsid w:val="0043363A"/>
    <w:pPr>
      <w:spacing w:after="0" w:line="240" w:lineRule="atLeast"/>
    </w:pPr>
    <w:rPr>
      <w:rFonts w:ascii="Verdana" w:hAnsi="Verdana"/>
      <w:sz w:val="18"/>
      <w:szCs w:val="18"/>
    </w:rPr>
    <w:tblPr>
      <w:tblCellMar>
        <w:left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rsid w:val="0043363A"/>
    <w:rPr>
      <w:color w:val="0563C1" w:themeColor="hyperlink"/>
      <w:u w:val="single"/>
      <w:lang w:val="cs-CZ"/>
    </w:rPr>
  </w:style>
  <w:style w:type="paragraph" w:customStyle="1" w:styleId="DocumentInfo">
    <w:name w:val="Document Info"/>
    <w:basedOn w:val="Normln"/>
    <w:uiPriority w:val="6"/>
    <w:semiHidden/>
    <w:rsid w:val="0043363A"/>
    <w:pPr>
      <w:spacing w:line="200" w:lineRule="atLeast"/>
    </w:pPr>
    <w:rPr>
      <w:sz w:val="14"/>
    </w:rPr>
  </w:style>
  <w:style w:type="paragraph" w:customStyle="1" w:styleId="Template-FilePath">
    <w:name w:val="Template - File Path"/>
    <w:basedOn w:val="Normln"/>
    <w:uiPriority w:val="8"/>
    <w:semiHidden/>
    <w:rsid w:val="0043363A"/>
    <w:pPr>
      <w:spacing w:line="160" w:lineRule="atLeast"/>
    </w:pPr>
    <w:rPr>
      <w:noProof/>
      <w:sz w:val="10"/>
    </w:rPr>
  </w:style>
  <w:style w:type="paragraph" w:customStyle="1" w:styleId="Template-DocId">
    <w:name w:val="Template - Doc Id"/>
    <w:basedOn w:val="Normln"/>
    <w:uiPriority w:val="8"/>
    <w:semiHidden/>
    <w:rsid w:val="0043363A"/>
    <w:pPr>
      <w:spacing w:line="200" w:lineRule="atLeast"/>
    </w:pPr>
    <w:rPr>
      <w:noProof/>
      <w:sz w:val="12"/>
    </w:rPr>
  </w:style>
  <w:style w:type="paragraph" w:customStyle="1" w:styleId="DocumentInfo-Bold">
    <w:name w:val="Document Info - Bold"/>
    <w:basedOn w:val="DocumentInfo"/>
    <w:uiPriority w:val="6"/>
    <w:semiHidden/>
    <w:rsid w:val="0043363A"/>
    <w:rPr>
      <w:b/>
    </w:rPr>
  </w:style>
  <w:style w:type="paragraph" w:customStyle="1" w:styleId="Documentdataleadtext">
    <w:name w:val="Document data leadtext"/>
    <w:basedOn w:val="Normln"/>
    <w:uiPriority w:val="6"/>
    <w:semiHidden/>
    <w:rsid w:val="0043363A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43363A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43363A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43363A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43363A"/>
    <w:rPr>
      <w:rFonts w:ascii="Verdana" w:eastAsia="Times New Roman" w:hAnsi="Verdana" w:cs="Times New Roman"/>
      <w:b/>
      <w:caps/>
      <w:color w:val="4D4D4D"/>
      <w:sz w:val="60"/>
      <w:szCs w:val="18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43363A"/>
    <w:rPr>
      <w:rFonts w:ascii="Verdana" w:eastAsia="Times New Roman" w:hAnsi="Verdana" w:cs="Times New Roman"/>
      <w:b/>
      <w:caps/>
      <w:color w:val="009DE0"/>
      <w:sz w:val="60"/>
      <w:szCs w:val="18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43363A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43363A"/>
    <w:rPr>
      <w:rFonts w:ascii="Verdana" w:eastAsia="Times New Roman" w:hAnsi="Verdana" w:cs="Times New Roman"/>
      <w:b/>
      <w:caps/>
      <w:noProof/>
      <w:color w:val="009DE0"/>
      <w:szCs w:val="24"/>
    </w:rPr>
  </w:style>
  <w:style w:type="paragraph" w:customStyle="1" w:styleId="Template-Disclaimer">
    <w:name w:val="Template - Disclaimer"/>
    <w:basedOn w:val="Normln"/>
    <w:uiPriority w:val="8"/>
    <w:semiHidden/>
    <w:rsid w:val="0043363A"/>
    <w:pPr>
      <w:spacing w:line="200" w:lineRule="atLeast"/>
    </w:pPr>
    <w:rPr>
      <w:sz w:val="14"/>
    </w:rPr>
  </w:style>
  <w:style w:type="paragraph" w:styleId="Seznamsodrkami">
    <w:name w:val="List Bullet"/>
    <w:basedOn w:val="Normln"/>
    <w:uiPriority w:val="2"/>
    <w:qFormat/>
    <w:rsid w:val="003653F1"/>
    <w:pPr>
      <w:numPr>
        <w:numId w:val="2"/>
      </w:numPr>
      <w:contextualSpacing/>
    </w:pPr>
  </w:style>
  <w:style w:type="paragraph" w:customStyle="1" w:styleId="CMSANHeading2">
    <w:name w:val="CMS AN Heading 2"/>
    <w:uiPriority w:val="1"/>
    <w:qFormat/>
    <w:rsid w:val="00E26B0D"/>
    <w:pPr>
      <w:numPr>
        <w:ilvl w:val="2"/>
        <w:numId w:val="3"/>
      </w:numPr>
      <w:spacing w:before="120" w:after="120" w:line="300" w:lineRule="atLeast"/>
      <w:jc w:val="both"/>
      <w:outlineLvl w:val="2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1">
    <w:name w:val="CMS AN Heading 1"/>
    <w:next w:val="CMSANHeading2"/>
    <w:uiPriority w:val="1"/>
    <w:qFormat/>
    <w:rsid w:val="00E26B0D"/>
    <w:pPr>
      <w:keepNext/>
      <w:numPr>
        <w:ilvl w:val="1"/>
        <w:numId w:val="3"/>
      </w:numPr>
      <w:spacing w:before="240" w:after="120" w:line="300" w:lineRule="atLeast"/>
      <w:jc w:val="both"/>
      <w:outlineLvl w:val="1"/>
    </w:pPr>
    <w:rPr>
      <w:rFonts w:ascii="Times New Roman" w:eastAsia="Times New Roman" w:hAnsi="Times New Roman" w:cs="Segoe Script"/>
      <w:b/>
      <w:caps/>
      <w:color w:val="000000"/>
      <w:lang w:val="en-GB"/>
    </w:rPr>
  </w:style>
  <w:style w:type="paragraph" w:customStyle="1" w:styleId="CMSANHeading3">
    <w:name w:val="CMS AN Heading 3"/>
    <w:uiPriority w:val="1"/>
    <w:qFormat/>
    <w:rsid w:val="00E26B0D"/>
    <w:pPr>
      <w:numPr>
        <w:ilvl w:val="3"/>
        <w:numId w:val="3"/>
      </w:numPr>
      <w:spacing w:before="120" w:after="120" w:line="300" w:lineRule="atLeast"/>
      <w:jc w:val="both"/>
      <w:outlineLvl w:val="3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E26B0D"/>
    <w:pPr>
      <w:numPr>
        <w:ilvl w:val="4"/>
        <w:numId w:val="3"/>
      </w:numPr>
      <w:spacing w:before="120" w:after="120" w:line="300" w:lineRule="atLeast"/>
      <w:jc w:val="both"/>
      <w:outlineLvl w:val="4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E26B0D"/>
    <w:pPr>
      <w:numPr>
        <w:ilvl w:val="5"/>
        <w:numId w:val="3"/>
      </w:numPr>
      <w:spacing w:before="120" w:after="120" w:line="300" w:lineRule="atLeast"/>
      <w:jc w:val="both"/>
      <w:outlineLvl w:val="5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Indent2">
    <w:name w:val="CMS AN Indent 2"/>
    <w:uiPriority w:val="10"/>
    <w:qFormat/>
    <w:rsid w:val="00E26B0D"/>
    <w:pPr>
      <w:spacing w:before="120" w:after="120" w:line="300" w:lineRule="atLeast"/>
      <w:ind w:left="851"/>
      <w:jc w:val="both"/>
    </w:pPr>
    <w:rPr>
      <w:rFonts w:ascii="Times New Roman" w:eastAsia="Times New Roman" w:hAnsi="Times New Roman" w:cs="Segoe Script"/>
      <w:color w:val="00000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E26B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26B0D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6B0D"/>
    <w:rPr>
      <w:sz w:val="20"/>
      <w:szCs w:val="20"/>
    </w:rPr>
  </w:style>
  <w:style w:type="paragraph" w:styleId="Revize">
    <w:name w:val="Revision"/>
    <w:hidden/>
    <w:uiPriority w:val="99"/>
    <w:semiHidden/>
    <w:rsid w:val="00E61571"/>
    <w:pPr>
      <w:spacing w:after="0" w:line="240" w:lineRule="auto"/>
    </w:pPr>
    <w:rPr>
      <w:rFonts w:ascii="Verdana" w:hAnsi="Verdana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6969"/>
    <w:pPr>
      <w:spacing w:after="0"/>
    </w:pPr>
    <w:rPr>
      <w:rFonts w:ascii="Verdana" w:hAnsi="Verdana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6969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965B4C7B8F439AB4DBE1D227AC0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F9FD0-B65E-4A6F-A0AB-7C020FA63334}"/>
      </w:docPartPr>
      <w:docPartBody>
        <w:p w:rsidR="003A3087" w:rsidRDefault="00037BB7" w:rsidP="00037BB7">
          <w:pPr>
            <w:pStyle w:val="26965B4C7B8F439AB4DBE1D227AC0222"/>
          </w:pPr>
          <w:r w:rsidRPr="00117FBE">
            <w:t>[Title]</w:t>
          </w:r>
        </w:p>
      </w:docPartBody>
    </w:docPart>
    <w:docPart>
      <w:docPartPr>
        <w:name w:val="B7796380C55D425CB42FF1FC96D0D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D1979-B37E-46C2-9410-51DFB9FF3054}"/>
      </w:docPartPr>
      <w:docPartBody>
        <w:p w:rsidR="003A3087" w:rsidRDefault="00037BB7" w:rsidP="00037BB7">
          <w:pPr>
            <w:pStyle w:val="B7796380C55D425CB42FF1FC96D0D685"/>
          </w:pPr>
          <w:r w:rsidRPr="00117FBE">
            <w:t>[Subject]</w:t>
          </w:r>
        </w:p>
      </w:docPartBody>
    </w:docPart>
    <w:docPart>
      <w:docPartPr>
        <w:name w:val="0634F1FCFDEC499094B9B4F9381A4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4B1A5-EA4A-4E27-B0CF-7E4480B85DB2}"/>
      </w:docPartPr>
      <w:docPartBody>
        <w:p w:rsidR="003A3087" w:rsidRDefault="00037BB7" w:rsidP="00037BB7">
          <w:pPr>
            <w:pStyle w:val="0634F1FCFDEC499094B9B4F9381A4D45"/>
          </w:pPr>
          <w:r>
            <w:t>[Text]</w:t>
          </w:r>
        </w:p>
      </w:docPartBody>
    </w:docPart>
    <w:docPart>
      <w:docPartPr>
        <w:name w:val="BAD7291A6F974152852A32386307A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A4D93E-837E-4F0A-A304-734292425C1B}"/>
      </w:docPartPr>
      <w:docPartBody>
        <w:p w:rsidR="003A3087" w:rsidRDefault="00037BB7" w:rsidP="00037BB7">
          <w:pPr>
            <w:pStyle w:val="BAD7291A6F974152852A32386307A7A0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3ADF78FDA9324EFD8C5BFC22152E6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171ED-F8C4-45C8-9F40-DB2373A9190B}"/>
      </w:docPartPr>
      <w:docPartBody>
        <w:p w:rsidR="003A3087" w:rsidRDefault="00037BB7" w:rsidP="00037BB7">
          <w:pPr>
            <w:pStyle w:val="3ADF78FDA9324EFD8C5BFC22152E6AAB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D135D0D762FA44F8825EE293DE6D2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A02EEA-2845-420C-B67A-DA3A0D0C7BAC}"/>
      </w:docPartPr>
      <w:docPartBody>
        <w:p w:rsidR="003A3087" w:rsidRDefault="00037BB7" w:rsidP="00037BB7">
          <w:pPr>
            <w:pStyle w:val="D135D0D762FA44F8825EE293DE6D2011"/>
          </w:pPr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7B09E6C5E96F4A9F8C0487CFE323A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4A323-3389-4D62-8E8A-A50E41C0411C}"/>
      </w:docPartPr>
      <w:docPartBody>
        <w:p w:rsidR="003A3087" w:rsidRDefault="00037BB7" w:rsidP="00037BB7">
          <w:pPr>
            <w:pStyle w:val="7B09E6C5E96F4A9F8C0487CFE323A8A8"/>
          </w:pPr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FB7E2BB412D4403F9F85AE1219CE1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8A7E3-E6EE-434A-ADB1-7AF33A9AFCC0}"/>
      </w:docPartPr>
      <w:docPartBody>
        <w:p w:rsidR="003A3087" w:rsidRDefault="00037BB7" w:rsidP="00037BB7">
          <w:pPr>
            <w:pStyle w:val="FB7E2BB412D4403F9F85AE1219CE1BDD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CB1C35EA226484A81206BE481C44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717F-781F-4089-B85A-FFB201FF0D6C}"/>
      </w:docPartPr>
      <w:docPartBody>
        <w:p w:rsidR="003A3087" w:rsidRDefault="00037BB7" w:rsidP="00037BB7">
          <w:pPr>
            <w:pStyle w:val="3CB1C35EA226484A81206BE481C443FF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14994C65E6794F3CAEE3E73E7ED29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CE08C-6E05-45A9-B83E-33D4EEB30546}"/>
      </w:docPartPr>
      <w:docPartBody>
        <w:p w:rsidR="003A3087" w:rsidRDefault="00037BB7" w:rsidP="00037BB7">
          <w:pPr>
            <w:pStyle w:val="14994C65E6794F3CAEE3E73E7ED294A0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87BCBBD47BE44AF4BF4A4CEACE03F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72C59-E3E8-459D-930E-29F3B2C3E37A}"/>
      </w:docPartPr>
      <w:docPartBody>
        <w:p w:rsidR="003A3087" w:rsidRDefault="00037BB7" w:rsidP="00037BB7">
          <w:pPr>
            <w:pStyle w:val="87BCBBD47BE44AF4BF4A4CEACE03F84B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B7"/>
    <w:rsid w:val="00037BB7"/>
    <w:rsid w:val="001862C1"/>
    <w:rsid w:val="003A3087"/>
    <w:rsid w:val="00523425"/>
    <w:rsid w:val="006B3C0D"/>
    <w:rsid w:val="006C6981"/>
    <w:rsid w:val="007449B4"/>
    <w:rsid w:val="007D4243"/>
    <w:rsid w:val="008D7F17"/>
    <w:rsid w:val="00A60EA5"/>
    <w:rsid w:val="00DC046A"/>
    <w:rsid w:val="00E6781E"/>
    <w:rsid w:val="00FB7A51"/>
    <w:rsid w:val="00FE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6965B4C7B8F439AB4DBE1D227AC0222">
    <w:name w:val="26965B4C7B8F439AB4DBE1D227AC0222"/>
    <w:rsid w:val="00037BB7"/>
  </w:style>
  <w:style w:type="paragraph" w:customStyle="1" w:styleId="B7796380C55D425CB42FF1FC96D0D685">
    <w:name w:val="B7796380C55D425CB42FF1FC96D0D685"/>
    <w:rsid w:val="00037BB7"/>
  </w:style>
  <w:style w:type="paragraph" w:customStyle="1" w:styleId="0634F1FCFDEC499094B9B4F9381A4D45">
    <w:name w:val="0634F1FCFDEC499094B9B4F9381A4D45"/>
    <w:rsid w:val="00037BB7"/>
  </w:style>
  <w:style w:type="character" w:styleId="Zstupntext">
    <w:name w:val="Placeholder Text"/>
    <w:basedOn w:val="Standardnpsmoodstavce"/>
    <w:uiPriority w:val="99"/>
    <w:semiHidden/>
    <w:rsid w:val="00037BB7"/>
    <w:rPr>
      <w:color w:val="auto"/>
      <w:lang w:val="cs-CZ"/>
    </w:rPr>
  </w:style>
  <w:style w:type="paragraph" w:customStyle="1" w:styleId="BAD7291A6F974152852A32386307A7A0">
    <w:name w:val="BAD7291A6F974152852A32386307A7A0"/>
    <w:rsid w:val="00037BB7"/>
  </w:style>
  <w:style w:type="paragraph" w:customStyle="1" w:styleId="3ADF78FDA9324EFD8C5BFC22152E6AAB">
    <w:name w:val="3ADF78FDA9324EFD8C5BFC22152E6AAB"/>
    <w:rsid w:val="00037BB7"/>
  </w:style>
  <w:style w:type="paragraph" w:customStyle="1" w:styleId="D135D0D762FA44F8825EE293DE6D2011">
    <w:name w:val="D135D0D762FA44F8825EE293DE6D2011"/>
    <w:rsid w:val="00037BB7"/>
  </w:style>
  <w:style w:type="paragraph" w:customStyle="1" w:styleId="7B09E6C5E96F4A9F8C0487CFE323A8A8">
    <w:name w:val="7B09E6C5E96F4A9F8C0487CFE323A8A8"/>
    <w:rsid w:val="00037BB7"/>
  </w:style>
  <w:style w:type="paragraph" w:customStyle="1" w:styleId="FB7E2BB412D4403F9F85AE1219CE1BDD">
    <w:name w:val="FB7E2BB412D4403F9F85AE1219CE1BDD"/>
    <w:rsid w:val="00037BB7"/>
  </w:style>
  <w:style w:type="paragraph" w:customStyle="1" w:styleId="3CB1C35EA226484A81206BE481C443FF">
    <w:name w:val="3CB1C35EA226484A81206BE481C443FF"/>
    <w:rsid w:val="00037BB7"/>
  </w:style>
  <w:style w:type="paragraph" w:customStyle="1" w:styleId="14994C65E6794F3CAEE3E73E7ED294A0">
    <w:name w:val="14994C65E6794F3CAEE3E73E7ED294A0"/>
    <w:rsid w:val="00037BB7"/>
  </w:style>
  <w:style w:type="paragraph" w:customStyle="1" w:styleId="87BCBBD47BE44AF4BF4A4CEACE03F84B">
    <w:name w:val="87BCBBD47BE44AF4BF4A4CEACE03F84B"/>
    <w:rsid w:val="00037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II.b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II.b</dc:title>
  <dc:subject>Ukončení Smlouvy A stanovení nákladů</dc:subject>
  <dc:creator>Katerina Mikulajova</dc:creator>
  <cp:keywords/>
  <dc:description/>
  <cp:lastModifiedBy>Pavel Slezák</cp:lastModifiedBy>
  <cp:revision>3</cp:revision>
  <cp:lastPrinted>2021-04-12T08:31:00Z</cp:lastPrinted>
  <dcterms:created xsi:type="dcterms:W3CDTF">2025-03-11T21:44:00Z</dcterms:created>
  <dcterms:modified xsi:type="dcterms:W3CDTF">2025-03-14T19:51:00Z</dcterms:modified>
  <cp:category>Zadávací dokumentace – Část II – Ustanovení smlouvy</cp:category>
</cp:coreProperties>
</file>